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396" w:rsidRDefault="002D4396" w:rsidP="002D4396">
      <w:pPr>
        <w:spacing w:line="240" w:lineRule="auto"/>
        <w:jc w:val="center"/>
        <w:rPr>
          <w:b/>
          <w:sz w:val="24"/>
          <w:szCs w:val="24"/>
        </w:rPr>
      </w:pPr>
    </w:p>
    <w:p w:rsidR="002D4396" w:rsidRDefault="002D4396" w:rsidP="002D4396">
      <w:pPr>
        <w:spacing w:line="240" w:lineRule="auto"/>
        <w:jc w:val="center"/>
        <w:rPr>
          <w:b/>
          <w:sz w:val="24"/>
          <w:szCs w:val="24"/>
        </w:rPr>
      </w:pPr>
    </w:p>
    <w:p w:rsidR="002D4396" w:rsidRPr="004C3C6D" w:rsidRDefault="004C3C6D" w:rsidP="002D43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outlineLvl w:val="0"/>
        <w:rPr>
          <w:b/>
          <w:sz w:val="32"/>
          <w:szCs w:val="32"/>
        </w:rPr>
      </w:pPr>
      <w:proofErr w:type="spellStart"/>
      <w:r w:rsidRPr="004C3C6D">
        <w:rPr>
          <w:b/>
          <w:sz w:val="72"/>
          <w:szCs w:val="72"/>
        </w:rPr>
        <w:t>Atris</w:t>
      </w:r>
      <w:proofErr w:type="spellEnd"/>
      <w:r w:rsidRPr="004C3C6D">
        <w:rPr>
          <w:b/>
          <w:sz w:val="32"/>
          <w:szCs w:val="32"/>
        </w:rPr>
        <w:t xml:space="preserve"> </w:t>
      </w:r>
      <w:proofErr w:type="spellStart"/>
      <w:r w:rsidRPr="004C3C6D">
        <w:rPr>
          <w:b/>
          <w:sz w:val="32"/>
          <w:szCs w:val="32"/>
        </w:rPr>
        <w:t>s.r.o.,Občanská</w:t>
      </w:r>
      <w:proofErr w:type="spellEnd"/>
      <w:r w:rsidRPr="004C3C6D">
        <w:rPr>
          <w:b/>
          <w:sz w:val="32"/>
          <w:szCs w:val="32"/>
        </w:rPr>
        <w:t xml:space="preserve"> 1116/18,710 00  Ostrava-Slezská Ostrava</w:t>
      </w:r>
    </w:p>
    <w:p w:rsidR="002D4396" w:rsidRDefault="002D4396" w:rsidP="002D4396">
      <w:pPr>
        <w:spacing w:after="0"/>
        <w:jc w:val="center"/>
        <w:outlineLvl w:val="0"/>
        <w:rPr>
          <w:sz w:val="32"/>
          <w:szCs w:val="32"/>
        </w:rPr>
      </w:pPr>
    </w:p>
    <w:p w:rsidR="002D4396" w:rsidRDefault="0046564C" w:rsidP="002D4396">
      <w:pPr>
        <w:spacing w:after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Název akce</w:t>
      </w:r>
      <w:r w:rsidR="002D4396">
        <w:rPr>
          <w:b/>
          <w:sz w:val="32"/>
          <w:szCs w:val="32"/>
        </w:rPr>
        <w:t>:</w:t>
      </w:r>
    </w:p>
    <w:p w:rsidR="002D4396" w:rsidRDefault="002A38D7" w:rsidP="002D4396">
      <w:pPr>
        <w:spacing w:after="0"/>
        <w:jc w:val="center"/>
        <w:outlineLvl w:val="0"/>
        <w:rPr>
          <w:rFonts w:ascii="Arial" w:hAnsi="Arial" w:cs="Arial"/>
          <w:b/>
          <w:bCs/>
          <w:caps/>
          <w:spacing w:val="20"/>
          <w:sz w:val="32"/>
          <w:szCs w:val="32"/>
        </w:rPr>
      </w:pPr>
      <w:r>
        <w:rPr>
          <w:rFonts w:ascii="Arial" w:hAnsi="Arial" w:cs="Arial"/>
          <w:b/>
          <w:bCs/>
          <w:caps/>
          <w:spacing w:val="20"/>
          <w:sz w:val="32"/>
          <w:szCs w:val="32"/>
        </w:rPr>
        <w:t>„REKONSTRUKCE A VYBAVE</w:t>
      </w:r>
      <w:r w:rsidR="004E6ACB">
        <w:rPr>
          <w:rFonts w:ascii="Arial" w:hAnsi="Arial" w:cs="Arial"/>
          <w:b/>
          <w:bCs/>
          <w:caps/>
          <w:spacing w:val="20"/>
          <w:sz w:val="32"/>
          <w:szCs w:val="32"/>
        </w:rPr>
        <w:t>NÍ ODBORNÝCH UČEBEN NA ZŠ slovenská</w:t>
      </w:r>
      <w:r w:rsidR="00A71E2F">
        <w:rPr>
          <w:rFonts w:ascii="Arial" w:hAnsi="Arial" w:cs="Arial"/>
          <w:b/>
          <w:bCs/>
          <w:caps/>
          <w:spacing w:val="20"/>
          <w:sz w:val="32"/>
          <w:szCs w:val="32"/>
        </w:rPr>
        <w:t xml:space="preserve"> </w:t>
      </w:r>
      <w:r w:rsidR="002D4396">
        <w:rPr>
          <w:rFonts w:ascii="Arial" w:hAnsi="Arial" w:cs="Arial"/>
          <w:b/>
          <w:bCs/>
          <w:caps/>
          <w:spacing w:val="20"/>
          <w:sz w:val="32"/>
          <w:szCs w:val="32"/>
        </w:rPr>
        <w:t>“</w:t>
      </w:r>
    </w:p>
    <w:p w:rsidR="002D4396" w:rsidRDefault="002D4396" w:rsidP="002D4396">
      <w:pPr>
        <w:spacing w:after="0"/>
        <w:jc w:val="center"/>
        <w:outlineLvl w:val="0"/>
        <w:rPr>
          <w:rFonts w:ascii="Arial" w:hAnsi="Arial" w:cs="Arial"/>
          <w:b/>
          <w:bCs/>
          <w:caps/>
          <w:spacing w:val="20"/>
          <w:sz w:val="32"/>
          <w:szCs w:val="32"/>
        </w:rPr>
      </w:pPr>
    </w:p>
    <w:p w:rsidR="002D4396" w:rsidRPr="002D4396" w:rsidRDefault="002D4396" w:rsidP="002D4396">
      <w:pPr>
        <w:spacing w:after="0"/>
        <w:jc w:val="center"/>
        <w:outlineLvl w:val="0"/>
        <w:rPr>
          <w:rFonts w:ascii="Calibri" w:hAnsi="Calibri" w:cs="Times New Roman"/>
          <w:b/>
          <w:sz w:val="28"/>
          <w:szCs w:val="28"/>
        </w:rPr>
      </w:pPr>
      <w:r w:rsidRPr="002D4396">
        <w:rPr>
          <w:b/>
          <w:sz w:val="28"/>
          <w:szCs w:val="28"/>
        </w:rPr>
        <w:t>Investor:</w:t>
      </w:r>
    </w:p>
    <w:p w:rsidR="002D4396" w:rsidRPr="002D4396" w:rsidRDefault="00B73DBC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STATUTÁRNÍ MĚSTO </w:t>
      </w:r>
      <w:r w:rsidR="002A38D7">
        <w:rPr>
          <w:b/>
          <w:sz w:val="28"/>
          <w:szCs w:val="28"/>
        </w:rPr>
        <w:t>KARVINÁ</w:t>
      </w:r>
    </w:p>
    <w:p w:rsidR="002D4396" w:rsidRPr="002D4396" w:rsidRDefault="002A38D7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FRYŠTÁTSKÁ 72/1</w:t>
      </w:r>
    </w:p>
    <w:p w:rsidR="002D4396" w:rsidRPr="002D4396" w:rsidRDefault="002A38D7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733 24  KARVINÁ - FRYŠTÁT</w:t>
      </w:r>
    </w:p>
    <w:p w:rsidR="002D4396" w:rsidRPr="002D4396" w:rsidRDefault="002D4396" w:rsidP="002D4396">
      <w:pPr>
        <w:spacing w:after="0"/>
        <w:jc w:val="center"/>
        <w:outlineLvl w:val="0"/>
        <w:rPr>
          <w:b/>
          <w:sz w:val="28"/>
          <w:szCs w:val="28"/>
        </w:rPr>
      </w:pPr>
    </w:p>
    <w:p w:rsidR="002D4396" w:rsidRPr="002D4396" w:rsidRDefault="002D4396" w:rsidP="002D4396">
      <w:pPr>
        <w:spacing w:after="0"/>
        <w:jc w:val="center"/>
        <w:outlineLvl w:val="0"/>
        <w:rPr>
          <w:b/>
          <w:sz w:val="28"/>
          <w:szCs w:val="28"/>
        </w:rPr>
      </w:pPr>
      <w:r w:rsidRPr="002D4396">
        <w:rPr>
          <w:b/>
          <w:sz w:val="28"/>
          <w:szCs w:val="28"/>
        </w:rPr>
        <w:t>Místo investice:</w:t>
      </w:r>
    </w:p>
    <w:p w:rsidR="002D4396" w:rsidRDefault="002B7151" w:rsidP="002A38D7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Základní</w:t>
      </w:r>
      <w:r w:rsidR="004E6ACB">
        <w:rPr>
          <w:b/>
          <w:sz w:val="28"/>
          <w:szCs w:val="28"/>
        </w:rPr>
        <w:t xml:space="preserve"> škola a Mateřská škola Slovenská</w:t>
      </w:r>
      <w:r w:rsidR="002A38D7">
        <w:rPr>
          <w:b/>
          <w:sz w:val="28"/>
          <w:szCs w:val="28"/>
        </w:rPr>
        <w:t>,</w:t>
      </w:r>
      <w:r w:rsidR="002A0B8C">
        <w:rPr>
          <w:b/>
          <w:sz w:val="28"/>
          <w:szCs w:val="28"/>
        </w:rPr>
        <w:t xml:space="preserve"> </w:t>
      </w:r>
      <w:r w:rsidR="002A38D7">
        <w:rPr>
          <w:b/>
          <w:sz w:val="28"/>
          <w:szCs w:val="28"/>
        </w:rPr>
        <w:t>Karviná,</w:t>
      </w:r>
      <w:r w:rsidR="002A0B8C">
        <w:rPr>
          <w:b/>
          <w:sz w:val="28"/>
          <w:szCs w:val="28"/>
        </w:rPr>
        <w:t xml:space="preserve"> </w:t>
      </w:r>
      <w:proofErr w:type="spellStart"/>
      <w:r w:rsidR="002A38D7">
        <w:rPr>
          <w:b/>
          <w:sz w:val="28"/>
          <w:szCs w:val="28"/>
        </w:rPr>
        <w:t>p.o</w:t>
      </w:r>
      <w:proofErr w:type="spellEnd"/>
      <w:r w:rsidR="002A38D7">
        <w:rPr>
          <w:b/>
          <w:sz w:val="28"/>
          <w:szCs w:val="28"/>
        </w:rPr>
        <w:t>.</w:t>
      </w:r>
    </w:p>
    <w:p w:rsidR="002A38D7" w:rsidRPr="002D4396" w:rsidRDefault="004E6ACB" w:rsidP="002A38D7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Slovenská 2936</w:t>
      </w:r>
      <w:r w:rsidR="002A38D7">
        <w:rPr>
          <w:b/>
          <w:sz w:val="28"/>
          <w:szCs w:val="28"/>
        </w:rPr>
        <w:t>/1</w:t>
      </w:r>
    </w:p>
    <w:p w:rsidR="002D4396" w:rsidRPr="002D4396" w:rsidRDefault="004E6ACB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733 01  Karviná-Hranice</w:t>
      </w:r>
    </w:p>
    <w:p w:rsidR="002D4396" w:rsidRDefault="002D4396" w:rsidP="002D4396">
      <w:pPr>
        <w:spacing w:after="0"/>
        <w:jc w:val="center"/>
        <w:outlineLvl w:val="0"/>
        <w:rPr>
          <w:b/>
          <w:sz w:val="24"/>
          <w:szCs w:val="24"/>
        </w:rPr>
      </w:pPr>
    </w:p>
    <w:p w:rsidR="002D4396" w:rsidRDefault="002B7151" w:rsidP="002D4396">
      <w:pPr>
        <w:spacing w:after="0"/>
        <w:jc w:val="center"/>
        <w:outlineLvl w:val="0"/>
        <w:rPr>
          <w:b/>
          <w:sz w:val="72"/>
          <w:szCs w:val="72"/>
        </w:rPr>
      </w:pPr>
      <w:r>
        <w:rPr>
          <w:b/>
          <w:sz w:val="72"/>
          <w:szCs w:val="72"/>
        </w:rPr>
        <w:t>TECHNICKÁ SPECIFIKACE</w:t>
      </w:r>
    </w:p>
    <w:p w:rsidR="002D4396" w:rsidRDefault="002D4396" w:rsidP="002D4396">
      <w:pPr>
        <w:spacing w:after="0"/>
        <w:jc w:val="center"/>
        <w:outlineLvl w:val="0"/>
        <w:rPr>
          <w:b/>
          <w:sz w:val="24"/>
          <w:szCs w:val="24"/>
        </w:rPr>
      </w:pPr>
    </w:p>
    <w:p w:rsidR="002D4396" w:rsidRDefault="002D4396" w:rsidP="002D4396">
      <w:pPr>
        <w:spacing w:after="0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PŘÍLOHA K VÝKRESOVÉ DOKUMENTACI:</w:t>
      </w:r>
    </w:p>
    <w:p w:rsidR="002D4396" w:rsidRDefault="002D4396" w:rsidP="002D4396">
      <w:pPr>
        <w:spacing w:after="0"/>
        <w:jc w:val="center"/>
        <w:outlineLvl w:val="0"/>
        <w:rPr>
          <w:b/>
          <w:sz w:val="32"/>
          <w:szCs w:val="32"/>
        </w:rPr>
      </w:pPr>
    </w:p>
    <w:p w:rsidR="000E0D64" w:rsidRDefault="000E0D64" w:rsidP="005075F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78462D" w:rsidRDefault="0078462D" w:rsidP="005075F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78462D" w:rsidRDefault="0078462D" w:rsidP="005075F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78462D" w:rsidRDefault="0078462D" w:rsidP="005075F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78462D" w:rsidRDefault="0078462D" w:rsidP="005075F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8C09E2" w:rsidRDefault="008C09E2" w:rsidP="000322EA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</w:p>
    <w:p w:rsidR="000322EA" w:rsidRDefault="000322EA" w:rsidP="000322EA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32"/>
          <w:szCs w:val="32"/>
          <w:u w:val="single"/>
        </w:rPr>
        <w:lastRenderedPageBreak/>
        <w:t xml:space="preserve">1.NP   </w:t>
      </w:r>
    </w:p>
    <w:p w:rsidR="000322EA" w:rsidRDefault="000322EA" w:rsidP="000322EA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  <w:r>
        <w:rPr>
          <w:b/>
          <w:color w:val="000000" w:themeColor="text1"/>
          <w:sz w:val="56"/>
          <w:szCs w:val="56"/>
        </w:rPr>
        <w:t>Dílny</w:t>
      </w:r>
    </w:p>
    <w:p w:rsidR="000322EA" w:rsidRDefault="000322EA" w:rsidP="000322EA">
      <w:pPr>
        <w:outlineLvl w:val="0"/>
        <w:rPr>
          <w:b/>
          <w:sz w:val="16"/>
          <w:szCs w:val="16"/>
        </w:rPr>
      </w:pPr>
    </w:p>
    <w:p w:rsidR="000322EA" w:rsidRDefault="000322EA" w:rsidP="000322EA">
      <w:pPr>
        <w:spacing w:line="240" w:lineRule="auto"/>
        <w:outlineLvl w:val="0"/>
        <w:rPr>
          <w:szCs w:val="20"/>
        </w:rPr>
      </w:pPr>
    </w:p>
    <w:p w:rsidR="000322EA" w:rsidRDefault="000322EA" w:rsidP="000322E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75598FA" wp14:editId="69DA6EF5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1" name="Textové po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22E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75598FA" id="_x0000_t202" coordsize="21600,21600" o:spt="202" path="m,l,21600r21600,l21600,xe">
                <v:stroke joinstyle="miter"/>
                <v:path gradientshapeok="t" o:connecttype="rect"/>
              </v:shapetype>
              <v:shape id="Textové pole 11" o:spid="_x0000_s1026" type="#_x0000_t202" style="position:absolute;left:0;text-align:left;margin-left:359.65pt;margin-top:1.65pt;width:88.5pt;height:21.7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" fillcolor="#a5a5a5 [2092]" stroked="f">
                <v:textbox>
                  <w:txbxContent>
                    <w:p w:rsidR="000374CF" w:rsidRDefault="000374CF" w:rsidP="000322E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BDF996C" wp14:editId="4C0DBE1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2" name="Textové po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22E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BDF996C" id="Textové pole 12" o:spid="_x0000_s1027" type="#_x0000_t202" style="position:absolute;left:0;text-align:left;margin-left:359.65pt;margin-top:23.4pt;width:88.5pt;height:33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" fillcolor="#a5a5a5 [2092]" stroked="f">
                <v:textbox>
                  <w:txbxContent>
                    <w:p w:rsidR="000374CF" w:rsidRDefault="000374CF" w:rsidP="000322E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6417980" wp14:editId="58DF0FD8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3" name="Textové po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22E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Rohový pracovní  stůl kantora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6417980" id="Textové pole 13" o:spid="_x0000_s1028" type="#_x0000_t202" style="position:absolute;left:0;text-align:left;margin-left:-1.1pt;margin-top:1.65pt;width:354.65pt;height:21.7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N3UKNKwAgAAUwUAAA4AAAAA&#10;AAAAAAAAAAAALgIAAGRycy9lMm9Eb2MueG1sUEsBAi0AFAAGAAgAAAAhADw/MSTcAAAABwEAAA8A&#10;AAAAAAAAAAAAAAAACgUAAGRycy9kb3ducmV2LnhtbFBLBQYAAAAABAAEAPMAAAATBgAAAAA=&#10;" fillcolor="#a5a5a5 [2092]" stroked="f">
                <v:textbox>
                  <w:txbxContent>
                    <w:p w:rsidR="000374CF" w:rsidRDefault="000374CF" w:rsidP="000322E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Rohový pracovní  stůl kantora</w:t>
                      </w:r>
                    </w:p>
                  </w:txbxContent>
                </v:textbox>
              </v:shape>
            </w:pict>
          </mc:Fallback>
        </mc:AlternateContent>
      </w:r>
    </w:p>
    <w:p w:rsidR="000322EA" w:rsidRDefault="000322EA" w:rsidP="000322E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>š.1918/hl.1718/</w:t>
      </w:r>
      <w:proofErr w:type="spellStart"/>
      <w:r>
        <w:rPr>
          <w:b/>
          <w:color w:val="000000" w:themeColor="text1"/>
        </w:rPr>
        <w:t>hl.desky</w:t>
      </w:r>
      <w:proofErr w:type="spellEnd"/>
      <w:r>
        <w:rPr>
          <w:b/>
          <w:color w:val="000000" w:themeColor="text1"/>
        </w:rPr>
        <w:t xml:space="preserve"> 618 hl./v.750mm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0322EA" w:rsidRDefault="000322EA" w:rsidP="000322E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0322EA" w:rsidRDefault="000322EA" w:rsidP="000322E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s výsuvem na klávesnici na kuličkovém výsuvu musí být vyrobená z </w:t>
      </w:r>
      <w:proofErr w:type="spellStart"/>
      <w:r>
        <w:rPr>
          <w:color w:val="000000" w:themeColor="text1"/>
        </w:rPr>
        <w:t>laminatové</w:t>
      </w:r>
      <w:proofErr w:type="spellEnd"/>
      <w:r>
        <w:rPr>
          <w:color w:val="000000" w:themeColor="text1"/>
        </w:rPr>
        <w:t xml:space="preserve"> dřevotřísky v dekoru šedá 112 je plošně slepená na min tl.36mm. Stolová deska musí mít osazena 3x kabelovou průchodku pr.60 </w:t>
      </w:r>
      <w:proofErr w:type="spellStart"/>
      <w:r>
        <w:rPr>
          <w:color w:val="000000" w:themeColor="text1"/>
        </w:rPr>
        <w:t>mm.Na</w:t>
      </w:r>
      <w:proofErr w:type="spellEnd"/>
      <w:r>
        <w:rPr>
          <w:color w:val="000000" w:themeColor="text1"/>
        </w:rPr>
        <w:t xml:space="preserve"> nohách stolu z lamina o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 18mm rektifikační  rohové plastové návleky černé barvy.</w:t>
      </w:r>
    </w:p>
    <w:p w:rsidR="000322EA" w:rsidRDefault="000322EA" w:rsidP="000322E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Konstrukce stolu bude vyrobena z laminátové dřevotřísky 18 mm dekor šedá 112 v kombinaci s modrou a oranžovou  ,ABS 2 mm na všech hranách. Konstrukce stolu bude mít stavitelné nožky .</w:t>
      </w:r>
    </w:p>
    <w:p w:rsidR="000322EA" w:rsidRDefault="000322EA" w:rsidP="000322E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Součásti stolu   je kontejner se 4-mi ks šuplíků š450/hl618/v714mm  a kováním vyšší třídy s dotahem včetně skříňky s dvířky a plastovou šedou roletou se zámkem</w:t>
      </w:r>
      <w:r w:rsidRPr="00D51FCB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š600/hl618/v714mm  . Dále je pod stolem  skříňka na elektroinstalaci š200/hl618/v714mm  .Na všech hranách ABS 2 mm. Kontejner a skříňky musí být vyrobeny z laminátové dřevotřísky tl.18 </w:t>
      </w:r>
      <w:proofErr w:type="spellStart"/>
      <w:r>
        <w:rPr>
          <w:color w:val="000000" w:themeColor="text1"/>
        </w:rPr>
        <w:t>mm,ABS</w:t>
      </w:r>
      <w:proofErr w:type="spellEnd"/>
      <w:r>
        <w:rPr>
          <w:color w:val="000000" w:themeColor="text1"/>
        </w:rPr>
        <w:t xml:space="preserve"> 2 mm na všech hranách. Kontejner musí mít kovové úchytky s roztečí minimálně 96 mm v </w:t>
      </w:r>
      <w:proofErr w:type="spellStart"/>
      <w:r>
        <w:rPr>
          <w:color w:val="000000" w:themeColor="text1"/>
        </w:rPr>
        <w:t>satin</w:t>
      </w:r>
      <w:proofErr w:type="spellEnd"/>
      <w:r>
        <w:rPr>
          <w:color w:val="000000" w:themeColor="text1"/>
        </w:rPr>
        <w:t xml:space="preserve"> chromu. Veškeré konstrukční spoje musí být pevně lepené a spojené kolíky, tak aby byla zaručena dlouhodobá pevnost a kvalita produktu. Záda stolu(k lavicím) budou pevné z lamina  tl.18 mm s barevnými </w:t>
      </w:r>
      <w:proofErr w:type="spellStart"/>
      <w:r>
        <w:rPr>
          <w:color w:val="000000" w:themeColor="text1"/>
        </w:rPr>
        <w:t>vlisy</w:t>
      </w:r>
      <w:proofErr w:type="spellEnd"/>
      <w:r>
        <w:rPr>
          <w:color w:val="000000" w:themeColor="text1"/>
        </w:rPr>
        <w:t>.</w:t>
      </w:r>
    </w:p>
    <w:p w:rsidR="000322EA" w:rsidRDefault="000322EA" w:rsidP="000322EA">
      <w:pPr>
        <w:tabs>
          <w:tab w:val="left" w:pos="3825"/>
        </w:tabs>
        <w:spacing w:line="240" w:lineRule="auto"/>
        <w:outlineLvl w:val="0"/>
        <w:rPr>
          <w:b/>
          <w:color w:val="000000" w:themeColor="text1"/>
        </w:rPr>
      </w:pPr>
    </w:p>
    <w:p w:rsidR="000322EA" w:rsidRDefault="000322EA" w:rsidP="000322EA">
      <w:pPr>
        <w:spacing w:line="240" w:lineRule="auto"/>
        <w:outlineLvl w:val="0"/>
        <w:rPr>
          <w:szCs w:val="20"/>
        </w:rPr>
      </w:pPr>
    </w:p>
    <w:p w:rsidR="000322EA" w:rsidRDefault="000322EA" w:rsidP="000322E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C4A6360" wp14:editId="1CD31F90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4" name="Textové po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22E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C4A6360" id="Textové pole 14" o:spid="_x0000_s1029" type="#_x0000_t202" style="position:absolute;left:0;text-align:left;margin-left:359.65pt;margin-top:1.65pt;width:88.5pt;height:21.7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C2gziS/gAAAOEBAAATAAAAAAAAAAAAAAAA&#10;AAAAAABbQ29udGVudF9UeXBlc10ueG1sUEsBAi0AFAAGAAgAAAAhADj9If/WAAAAlAEAAAsAAAAA&#10;AAAAAAAAAAAALwEAAF9yZWxzLy5yZWxzUEsBAi0AFAAGAAgAAAAhADrdu1mvAgAAUwUAAA4AAAAA&#10;AAAAAAAAAAAALg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0374CF" w:rsidRDefault="000374CF" w:rsidP="000322E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A6E87F0" wp14:editId="2D61FDF8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3" name="Textové po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22E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A6E87F0" id="Textové pole 23" o:spid="_x0000_s1030" type="#_x0000_t202" style="position:absolute;left:0;text-align:left;margin-left:359.65pt;margin-top:23.4pt;width:88.5pt;height:33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OAgx+evAgAAUwUAAA4AAAAA&#10;AAAAAAAAAAAALgIAAGRycy9lMm9Eb2MueG1sUEsBAi0AFAAGAAgAAAAhAIkeI6zdAAAACgEAAA8A&#10;AAAAAAAAAAAAAAAACQUAAGRycy9kb3ducmV2LnhtbFBLBQYAAAAABAAEAPMAAAATBgAAAAA=&#10;" fillcolor="#a5a5a5 [2092]" stroked="f">
                <v:textbox>
                  <w:txbxContent>
                    <w:p w:rsidR="000374CF" w:rsidRDefault="000374CF" w:rsidP="000322E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358EFA2" wp14:editId="25EDD9D8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4" name="Textové po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22E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Žákovské pracoviště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358EFA2" id="Textové pole 24" o:spid="_x0000_s1031" type="#_x0000_t202" style="position:absolute;left:0;text-align:left;margin-left:-1.1pt;margin-top:1.65pt;width:354.65pt;height:21.7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N4I102wAgAAUwUAAA4AAAAA&#10;AAAAAAAAAAAALgIAAGRycy9lMm9Eb2MueG1sUEsBAi0AFAAGAAgAAAAhADw/MSTcAAAABwEAAA8A&#10;AAAAAAAAAAAAAAAACgUAAGRycy9kb3ducmV2LnhtbFBLBQYAAAAABAAEAPMAAAATBgAAAAA=&#10;" fillcolor="#a5a5a5 [2092]" stroked="f">
                <v:textbox>
                  <w:txbxContent>
                    <w:p w:rsidR="000374CF" w:rsidRDefault="000374CF" w:rsidP="000322E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Žákovské pracoviště </w:t>
                      </w:r>
                    </w:p>
                  </w:txbxContent>
                </v:textbox>
              </v:shape>
            </w:pict>
          </mc:Fallback>
        </mc:AlternateContent>
      </w:r>
    </w:p>
    <w:p w:rsidR="000322EA" w:rsidRDefault="000322EA" w:rsidP="000322E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š.800 hl.600 v.850 mm                                              POČET KS   </w:t>
      </w:r>
      <w:r>
        <w:rPr>
          <w:b/>
          <w:color w:val="000000" w:themeColor="text1"/>
          <w:sz w:val="36"/>
          <w:szCs w:val="36"/>
        </w:rPr>
        <w:t>15</w:t>
      </w:r>
    </w:p>
    <w:p w:rsidR="000322EA" w:rsidRDefault="000322EA" w:rsidP="000322E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0322EA" w:rsidRDefault="000322EA" w:rsidP="000322E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musí být vyrobená z bukové spárovky tl.40 </w:t>
      </w:r>
      <w:proofErr w:type="spellStart"/>
      <w:r>
        <w:rPr>
          <w:color w:val="000000" w:themeColor="text1"/>
        </w:rPr>
        <w:t>mm.Obvodově</w:t>
      </w:r>
      <w:proofErr w:type="spellEnd"/>
      <w:r>
        <w:rPr>
          <w:color w:val="000000" w:themeColor="text1"/>
        </w:rPr>
        <w:t xml:space="preserve"> musí být hrany sraženy v </w:t>
      </w:r>
      <w:proofErr w:type="spellStart"/>
      <w:r>
        <w:rPr>
          <w:color w:val="000000" w:themeColor="text1"/>
        </w:rPr>
        <w:t>rádiusu</w:t>
      </w:r>
      <w:proofErr w:type="spellEnd"/>
      <w:r>
        <w:rPr>
          <w:color w:val="000000" w:themeColor="text1"/>
        </w:rPr>
        <w:t xml:space="preserve"> 3mm a horní pracovní plocha včetně hran musí být odborně </w:t>
      </w:r>
      <w:proofErr w:type="spellStart"/>
      <w:r>
        <w:rPr>
          <w:color w:val="000000" w:themeColor="text1"/>
        </w:rPr>
        <w:t>vícevrstvě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olejována,aby</w:t>
      </w:r>
      <w:proofErr w:type="spellEnd"/>
      <w:r>
        <w:rPr>
          <w:color w:val="000000" w:themeColor="text1"/>
        </w:rPr>
        <w:t xml:space="preserve"> byla zabezpečena nepropustnost vody a tekutin do jádra bukové spárovky. Konstrukce stolu </w:t>
      </w:r>
      <w:r w:rsidR="003F4C81">
        <w:rPr>
          <w:color w:val="000000" w:themeColor="text1"/>
        </w:rPr>
        <w:t xml:space="preserve">s rektifikací </w:t>
      </w:r>
      <w:r>
        <w:rPr>
          <w:color w:val="000000" w:themeColor="text1"/>
        </w:rPr>
        <w:t xml:space="preserve">bude vyrobena ze svařené rámu z uzavřeného čtvercového profilu 30x30x2 a 60x60x2(konstrukce z důvodu tuhosti nesmí být </w:t>
      </w:r>
      <w:proofErr w:type="spellStart"/>
      <w:r>
        <w:rPr>
          <w:color w:val="000000" w:themeColor="text1"/>
        </w:rPr>
        <w:t>šroubována,ale</w:t>
      </w:r>
      <w:proofErr w:type="spellEnd"/>
      <w:r>
        <w:rPr>
          <w:color w:val="000000" w:themeColor="text1"/>
        </w:rPr>
        <w:t xml:space="preserve"> musí být svařena).Konstrukce bude nastříkána modrou vypalovací barvou v odstínu z RAL </w:t>
      </w:r>
      <w:proofErr w:type="spellStart"/>
      <w:r>
        <w:rPr>
          <w:color w:val="000000" w:themeColor="text1"/>
        </w:rPr>
        <w:t>vzorkovníku.Přes</w:t>
      </w:r>
      <w:proofErr w:type="spellEnd"/>
      <w:r>
        <w:rPr>
          <w:color w:val="000000" w:themeColor="text1"/>
        </w:rPr>
        <w:t xml:space="preserve"> nohu o průřezu 60x60x2 mm bude do stolové sestavy 5-ti stolů instalována kabeláž.</w:t>
      </w:r>
    </w:p>
    <w:p w:rsidR="000B5893" w:rsidRDefault="000322EA" w:rsidP="000B589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Součástí stolu je 1 x šuplík na drobné nářadí  a panel s osazením 2x 230V(zásuvka v modrém provedení s klapkou v krytí IP 44 .</w:t>
      </w:r>
      <w:r w:rsidR="003F4C81" w:rsidRPr="003F4C81">
        <w:rPr>
          <w:szCs w:val="20"/>
        </w:rPr>
        <w:t xml:space="preserve"> </w:t>
      </w:r>
      <w:r w:rsidR="003F4C81">
        <w:rPr>
          <w:szCs w:val="20"/>
        </w:rPr>
        <w:t xml:space="preserve">Šuplík a panel musí být vyroben z homogenního tvrdého PVC tl.15 mm odstín šedá RAL 7035, vykazujícího vysokou odolnost proti tekutinám a mechanickému </w:t>
      </w:r>
      <w:proofErr w:type="spellStart"/>
      <w:r w:rsidR="003F4C81">
        <w:rPr>
          <w:szCs w:val="20"/>
        </w:rPr>
        <w:t>poškození.</w:t>
      </w:r>
      <w:r w:rsidR="003F4C81">
        <w:rPr>
          <w:color w:val="000000" w:themeColor="text1"/>
        </w:rPr>
        <w:t>Šuplík</w:t>
      </w:r>
      <w:proofErr w:type="spellEnd"/>
      <w:r>
        <w:rPr>
          <w:color w:val="000000" w:themeColor="text1"/>
        </w:rPr>
        <w:t xml:space="preserve"> musí být na </w:t>
      </w:r>
      <w:proofErr w:type="spellStart"/>
      <w:r>
        <w:rPr>
          <w:color w:val="000000" w:themeColor="text1"/>
        </w:rPr>
        <w:t>celokuličkových</w:t>
      </w:r>
      <w:proofErr w:type="spellEnd"/>
      <w:r>
        <w:rPr>
          <w:color w:val="000000" w:themeColor="text1"/>
        </w:rPr>
        <w:t xml:space="preserve"> po</w:t>
      </w:r>
      <w:r w:rsidR="003F4C81">
        <w:rPr>
          <w:color w:val="000000" w:themeColor="text1"/>
        </w:rPr>
        <w:t>jezdech střední třídy a musí mít kovovou úchytku</w:t>
      </w:r>
      <w:r>
        <w:rPr>
          <w:color w:val="000000" w:themeColor="text1"/>
        </w:rPr>
        <w:t xml:space="preserve"> s roztečí mi</w:t>
      </w:r>
      <w:r w:rsidR="003F4C81">
        <w:rPr>
          <w:color w:val="000000" w:themeColor="text1"/>
        </w:rPr>
        <w:t>nimálně 96 mm  a jeden  zámek .Šíře šuplíku 540</w:t>
      </w:r>
      <w:r>
        <w:rPr>
          <w:color w:val="000000" w:themeColor="text1"/>
        </w:rPr>
        <w:t xml:space="preserve"> </w:t>
      </w:r>
      <w:r w:rsidR="003F4C81">
        <w:rPr>
          <w:color w:val="000000" w:themeColor="text1"/>
        </w:rPr>
        <w:t>/v150/hl.52</w:t>
      </w:r>
      <w:r>
        <w:rPr>
          <w:color w:val="000000" w:themeColor="text1"/>
        </w:rPr>
        <w:t xml:space="preserve">0. </w:t>
      </w:r>
      <w:r w:rsidR="003F4C81">
        <w:rPr>
          <w:color w:val="000000" w:themeColor="text1"/>
        </w:rPr>
        <w:t xml:space="preserve">Dno šuplíku bude vyrobené </w:t>
      </w:r>
      <w:r w:rsidR="003F4C81">
        <w:rPr>
          <w:szCs w:val="20"/>
        </w:rPr>
        <w:t>z homogenního tvrdého PVC tl.8 mm odstín šedá RAL 7035, vykazujícího vysokou odolnost proti tekutinám a mechanickému poškození.</w:t>
      </w:r>
      <w:r w:rsidR="000B5893" w:rsidRPr="000B5893">
        <w:rPr>
          <w:color w:val="000000" w:themeColor="text1"/>
        </w:rPr>
        <w:t xml:space="preserve"> </w:t>
      </w:r>
      <w:r w:rsidR="000B5893">
        <w:rPr>
          <w:color w:val="000000" w:themeColor="text1"/>
        </w:rPr>
        <w:t>Šuplíky budou číslovány vzestupně 1-15 samolepící etiketou.</w:t>
      </w:r>
    </w:p>
    <w:p w:rsidR="003F4C81" w:rsidRDefault="003F4C81" w:rsidP="003F4C81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B5F37FF" wp14:editId="1EF41418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5" name="Textové po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F4C8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B5F37FF" id="Textové pole 25" o:spid="_x0000_s1032" type="#_x0000_t202" style="position:absolute;left:0;text-align:left;margin-left:359.65pt;margin-top:1.65pt;width:88.5pt;height:21.7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C2gziS/gAAAOEBAAATAAAAAAAAAAAAAAAA&#10;AAAAAABbQ29udGVudF9UeXBlc10ueG1sUEsBAi0AFAAGAAgAAAAhADj9If/WAAAAlAEAAAsAAAAA&#10;AAAAAAAAAAAALwEAAF9yZWxzLy5yZWxzUEsBAi0AFAAGAAgAAAAhALyoboCvAgAAUwUAAA4AAAAA&#10;AAAAAAAAAAAALg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0374CF" w:rsidRDefault="000374CF" w:rsidP="003F4C8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4B3AA1F" wp14:editId="4B923317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6" name="Textové po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F4C8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4B3AA1F" id="Textové pole 26" o:spid="_x0000_s1033" type="#_x0000_t202" style="position:absolute;left:0;text-align:left;margin-left:359.65pt;margin-top:23.4pt;width:88.5pt;height:33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kBvrwIAAFMFAAAOAAAAZHJzL2Uyb0RvYy54bWysVFuO2yAU/a/UPSD+M37UedgaZzSPpqo0&#10;fUgzXQC2sY2KgQKJPR11QV1HN9YLJGn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IdeQG+vAgAAUwUAAA4AAAAA&#10;AAAAAAAAAAAALgIAAGRycy9lMm9Eb2MueG1sUEsBAi0AFAAGAAgAAAAhAIkeI6zdAAAACgEAAA8A&#10;AAAAAAAAAAAAAAAACQUAAGRycy9kb3ducmV2LnhtbFBLBQYAAAAABAAEAPMAAAATBgAAAAA=&#10;" fillcolor="#a5a5a5 [2092]" stroked="f">
                <v:textbox>
                  <w:txbxContent>
                    <w:p w:rsidR="000374CF" w:rsidRDefault="000374CF" w:rsidP="003F4C8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2BECC4D" wp14:editId="2CB082BC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7" name="Textové po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F4C8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Nízká skříň s dveřmi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2BECC4D" id="Textové pole 27" o:spid="_x0000_s1034" type="#_x0000_t202" style="position:absolute;left:0;text-align:left;margin-left:-1.1pt;margin-top:1.65pt;width:354.65pt;height:21.7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DqFI4ywAgAAUwUAAA4AAAAA&#10;AAAAAAAAAAAALgIAAGRycy9lMm9Eb2MueG1sUEsBAi0AFAAGAAgAAAAhADw/MSTcAAAABwEAAA8A&#10;AAAAAAAAAAAAAAAACgUAAGRycy9kb3ducmV2LnhtbFBLBQYAAAAABAAEAPMAAAATBgAAAAA=&#10;" fillcolor="#a5a5a5 [2092]" stroked="f">
                <v:textbox>
                  <w:txbxContent>
                    <w:p w:rsidR="000374CF" w:rsidRDefault="000374CF" w:rsidP="003F4C8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Nízká skříň s dveřmi</w:t>
                      </w:r>
                    </w:p>
                  </w:txbxContent>
                </v:textbox>
              </v:shape>
            </w:pict>
          </mc:Fallback>
        </mc:AlternateContent>
      </w:r>
    </w:p>
    <w:p w:rsidR="003F4C81" w:rsidRDefault="003F4C81" w:rsidP="003F4C8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š.900 hl.400 v.1000mm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4</w:t>
      </w:r>
    </w:p>
    <w:p w:rsidR="003F4C81" w:rsidRDefault="003F4C81" w:rsidP="003F4C8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3F4C81" w:rsidRDefault="003F4C81" w:rsidP="003F4C8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v dekoru šedá 112 tl.18 mm ABS 2 mm na všech </w:t>
      </w:r>
      <w:proofErr w:type="spellStart"/>
      <w:r>
        <w:rPr>
          <w:color w:val="000000" w:themeColor="text1"/>
        </w:rPr>
        <w:t>hranách.Skříň</w:t>
      </w:r>
      <w:proofErr w:type="spellEnd"/>
      <w:r>
        <w:rPr>
          <w:color w:val="000000" w:themeColor="text1"/>
        </w:rPr>
        <w:t xml:space="preserve"> bude mít 2x dvířka s  3-mi stavitelnými  policemi .</w:t>
      </w:r>
    </w:p>
    <w:p w:rsidR="003F4C81" w:rsidRDefault="003F4C81" w:rsidP="003F4C8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Dvířka se zámkem na NK pantech s tlumením vyšší třídy kvality.  Ve skříni  nastavitelné police s roztečí 32mm a na podpěrkách 5/5 mm. Skříňka musí mít kovové úchytky s roztečí minimálně 96 mm  . Skříňka je osazena na plastových rektifikačních nožkách v 40 mm se  soklem.</w:t>
      </w:r>
    </w:p>
    <w:p w:rsidR="003F4C81" w:rsidRDefault="003F4C81" w:rsidP="003F4C8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 z MDF bílé tl.3,2 mm.</w:t>
      </w:r>
    </w:p>
    <w:p w:rsidR="003F4C81" w:rsidRDefault="003F4C81" w:rsidP="003F4C81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</w:p>
    <w:p w:rsidR="003F4C81" w:rsidRDefault="003F4C81" w:rsidP="003F4C81">
      <w:pPr>
        <w:shd w:val="clear" w:color="auto" w:fill="FFFFFF"/>
        <w:rPr>
          <w:color w:val="000000"/>
        </w:rPr>
      </w:pPr>
    </w:p>
    <w:p w:rsidR="003F4C81" w:rsidRDefault="003F4C81" w:rsidP="003F4C81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3C562AF0" wp14:editId="50B9FDD2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8" name="Textové po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F4C8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C562AF0" id="Textové pole 28" o:spid="_x0000_s1035" type="#_x0000_t202" style="position:absolute;left:0;text-align:left;margin-left:359.65pt;margin-top:1.65pt;width:88.5pt;height:21.7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ASN9xAsAIAAFM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0374CF" w:rsidRDefault="000374CF" w:rsidP="003F4C8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A4B49D1" wp14:editId="055B995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79" name="Textové pole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F4C8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A4B49D1" id="Textové pole 479" o:spid="_x0000_s1036" type="#_x0000_t202" style="position:absolute;left:0;text-align:left;margin-left:359.65pt;margin-top:23.4pt;width:88.5pt;height:33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v05sAIAAFYFAAAOAAAAZHJzL2Uyb0RvYy54bWysVFuO2yAU/a/UPSD+M37UedgaZzSPpqo0&#10;fUgzXQC2sY2KgQKJPa26oK6jG+sFkkz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CmLv05sAIAAFY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0374CF" w:rsidRDefault="000374CF" w:rsidP="003F4C8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615695B" wp14:editId="1E7792FD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80" name="Textové pol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F4C8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Nízká skříň s dveřmi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615695B" id="Textové pole 480" o:spid="_x0000_s1037" type="#_x0000_t202" style="position:absolute;left:0;text-align:left;margin-left:-1.1pt;margin-top:1.65pt;width:354.65pt;height:21.7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emXsQIAAFY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BehemXsQIAAFY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0374CF" w:rsidRDefault="000374CF" w:rsidP="003F4C8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Nízká skříň s dveřmi</w:t>
                      </w:r>
                    </w:p>
                  </w:txbxContent>
                </v:textbox>
              </v:shape>
            </w:pict>
          </mc:Fallback>
        </mc:AlternateContent>
      </w:r>
    </w:p>
    <w:p w:rsidR="003F4C81" w:rsidRDefault="003F4C81" w:rsidP="003F4C8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š.900 hl.400 v.1000mm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4</w:t>
      </w:r>
    </w:p>
    <w:p w:rsidR="003F4C81" w:rsidRDefault="003F4C81" w:rsidP="003F4C8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3F4C81" w:rsidRDefault="003F4C81" w:rsidP="003F4C8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v dekoru šedá 112 tl.18 mm ABS 2 mm na všech </w:t>
      </w:r>
      <w:proofErr w:type="spellStart"/>
      <w:r>
        <w:rPr>
          <w:color w:val="000000" w:themeColor="text1"/>
        </w:rPr>
        <w:t>hranách.Skříň</w:t>
      </w:r>
      <w:proofErr w:type="spellEnd"/>
      <w:r>
        <w:rPr>
          <w:color w:val="000000" w:themeColor="text1"/>
        </w:rPr>
        <w:t xml:space="preserve"> bude mít 2x dvířka s  3-mi stavitelnými  policemi .</w:t>
      </w:r>
    </w:p>
    <w:p w:rsidR="003F4C81" w:rsidRDefault="003F4C81" w:rsidP="003F4C8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Dvířka se zámkem na NK pantech s tlumením vyšší třídy kvality.  Ve skříni  nastavitelné police s roztečí 32mm a na podpěrkách 5/5 mm. Skříňka musí mít kovové úchytky s roztečí minimálně 96 mm  . Skříňka je osazena na plastových rektifikačních nožkách v 40 mm se  soklem.</w:t>
      </w:r>
    </w:p>
    <w:p w:rsidR="003F4C81" w:rsidRDefault="003F4C81" w:rsidP="003F4C8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 z lamina tl.18 mm.</w:t>
      </w:r>
    </w:p>
    <w:p w:rsidR="003F4C81" w:rsidRDefault="003F4C81" w:rsidP="003F4C81">
      <w:pPr>
        <w:spacing w:line="240" w:lineRule="auto"/>
        <w:outlineLvl w:val="0"/>
      </w:pPr>
    </w:p>
    <w:p w:rsidR="003F4C81" w:rsidRDefault="003F4C81" w:rsidP="003F4C81">
      <w:pPr>
        <w:spacing w:line="240" w:lineRule="auto"/>
        <w:outlineLvl w:val="0"/>
      </w:pPr>
    </w:p>
    <w:p w:rsidR="003F4C81" w:rsidRDefault="003F4C81" w:rsidP="003F4C81">
      <w:pPr>
        <w:spacing w:line="240" w:lineRule="auto"/>
        <w:outlineLvl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AC45EB8" wp14:editId="1A727DDB">
                <wp:simplePos x="0" y="0"/>
                <wp:positionH relativeFrom="column">
                  <wp:posOffset>5080</wp:posOffset>
                </wp:positionH>
                <wp:positionV relativeFrom="paragraph">
                  <wp:posOffset>241935</wp:posOffset>
                </wp:positionV>
                <wp:extent cx="4504055" cy="276225"/>
                <wp:effectExtent l="0" t="0" r="0" b="9525"/>
                <wp:wrapNone/>
                <wp:docPr id="481" name="Textové pol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F4C81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MYCÍ CENTRUM  </w:t>
                            </w:r>
                          </w:p>
                          <w:p w:rsidR="000374CF" w:rsidRDefault="000374CF" w:rsidP="003F4C8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AC45EB8" id="Textové pole 481" o:spid="_x0000_s1038" type="#_x0000_t202" style="position:absolute;margin-left:.4pt;margin-top:19.05pt;width:354.65pt;height:21.7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" fillcolor="#a5a5a5 [2092]" stroked="f">
                <v:textbox>
                  <w:txbxContent>
                    <w:p w:rsidR="000374CF" w:rsidRDefault="000374CF" w:rsidP="003F4C81">
                      <w:pPr>
                        <w:rPr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MYCÍ CENTRUM  </w:t>
                      </w:r>
                    </w:p>
                    <w:p w:rsidR="000374CF" w:rsidRDefault="000374CF" w:rsidP="003F4C8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552F933" wp14:editId="4B2EEDAC">
                <wp:simplePos x="0" y="0"/>
                <wp:positionH relativeFrom="column">
                  <wp:posOffset>4585970</wp:posOffset>
                </wp:positionH>
                <wp:positionV relativeFrom="paragraph">
                  <wp:posOffset>241935</wp:posOffset>
                </wp:positionV>
                <wp:extent cx="1123950" cy="276225"/>
                <wp:effectExtent l="0" t="0" r="0" b="9525"/>
                <wp:wrapNone/>
                <wp:docPr id="482" name="Textové pol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F4C8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552F933" id="Textové pole 482" o:spid="_x0000_s1039" type="#_x0000_t202" style="position:absolute;margin-left:361.1pt;margin-top:19.05pt;width:88.5pt;height:21.7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3N9sQIAAFY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" fillcolor="#a5a5a5 [2092]" stroked="f">
                <v:textbox>
                  <w:txbxContent>
                    <w:p w:rsidR="000374CF" w:rsidRDefault="000374CF" w:rsidP="003F4C8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6260B8A6" wp14:editId="339897FD">
                <wp:simplePos x="0" y="0"/>
                <wp:positionH relativeFrom="column">
                  <wp:posOffset>4585970</wp:posOffset>
                </wp:positionH>
                <wp:positionV relativeFrom="paragraph">
                  <wp:posOffset>481965</wp:posOffset>
                </wp:positionV>
                <wp:extent cx="1123950" cy="419100"/>
                <wp:effectExtent l="0" t="0" r="0" b="0"/>
                <wp:wrapNone/>
                <wp:docPr id="483" name="Textové pol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F4C8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260B8A6" id="Textové pole 483" o:spid="_x0000_s1040" type="#_x0000_t202" style="position:absolute;margin-left:361.1pt;margin-top:37.95pt;width:88.5pt;height:33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" fillcolor="#a5a5a5 [2092]" stroked="f">
                <v:textbox>
                  <w:txbxContent>
                    <w:p w:rsidR="000374CF" w:rsidRDefault="000374CF" w:rsidP="003F4C8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05</w:t>
                      </w:r>
                    </w:p>
                  </w:txbxContent>
                </v:textbox>
              </v:shape>
            </w:pict>
          </mc:Fallback>
        </mc:AlternateContent>
      </w:r>
    </w:p>
    <w:p w:rsidR="003F4C81" w:rsidRDefault="003F4C81" w:rsidP="003F4C81">
      <w:pPr>
        <w:spacing w:line="240" w:lineRule="auto"/>
      </w:pPr>
    </w:p>
    <w:p w:rsidR="003F4C81" w:rsidRDefault="003F4C81" w:rsidP="003F4C8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</w:t>
      </w:r>
      <w:r w:rsidR="00E8304A">
        <w:rPr>
          <w:b/>
          <w:color w:val="000000" w:themeColor="text1"/>
        </w:rPr>
        <w:t xml:space="preserve">cca </w:t>
      </w:r>
      <w:r>
        <w:rPr>
          <w:b/>
          <w:color w:val="000000" w:themeColor="text1"/>
        </w:rPr>
        <w:t xml:space="preserve">š.2700/ hl.600 /v.900/1750mm                                    POČET KS    </w:t>
      </w:r>
      <w:r>
        <w:rPr>
          <w:b/>
          <w:color w:val="000000" w:themeColor="text1"/>
          <w:sz w:val="36"/>
          <w:szCs w:val="36"/>
        </w:rPr>
        <w:t>1</w:t>
      </w:r>
    </w:p>
    <w:p w:rsidR="003F4C81" w:rsidRDefault="003F4C81" w:rsidP="003F4C8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3F4C81" w:rsidRDefault="003F4C81" w:rsidP="003F4C81">
      <w:pPr>
        <w:spacing w:line="240" w:lineRule="auto"/>
        <w:outlineLvl w:val="0"/>
      </w:pPr>
      <w:r>
        <w:rPr>
          <w:szCs w:val="20"/>
        </w:rPr>
        <w:t>Mycí centrum  musí být vyrobené z homogenního tvrdého PVC tl.15 mm odstín šedá RAL 7035, vykazujícího vysokou odolnost proti tekutinám a lehkým chemikáliím. Korpusy a dvířka skříněk musí být svařené a vodotěsné a musí být vyrobeny z homogenního tvrdého PVC tl.15 mm odstín šedá RAL 7035, vykazujícího dobrou odolnost proti tekutinám a lehkým chemikáliím</w:t>
      </w:r>
      <w:r>
        <w:t xml:space="preserve"> .</w:t>
      </w:r>
    </w:p>
    <w:p w:rsidR="003F4C81" w:rsidRDefault="003F4C81" w:rsidP="003F4C81">
      <w:pPr>
        <w:spacing w:line="240" w:lineRule="auto"/>
        <w:outlineLvl w:val="0"/>
      </w:pPr>
      <w:r>
        <w:t xml:space="preserve">Pod plastovou pracovní deskou je podstavená 3x keramická odolná  výlevka bílé barvy o vnějším rozměru 450x450x220mm a vnitřním rozměru 385x385x200.Výlevky musí být podsazené na rektifikační konstrukci z AL profilu  s patkami z </w:t>
      </w:r>
      <w:r>
        <w:rPr>
          <w:szCs w:val="20"/>
        </w:rPr>
        <w:t>vyrobeny z homogenního tvrdého PVC tl.15 mm odstín šedá RAL 7035, vykazujícího dobrou odolnost proti tekutinám .</w:t>
      </w:r>
      <w:r>
        <w:t xml:space="preserve"> </w:t>
      </w:r>
    </w:p>
    <w:p w:rsidR="003F4C81" w:rsidRDefault="003F4C81" w:rsidP="003F4C81">
      <w:pPr>
        <w:spacing w:line="240" w:lineRule="auto"/>
        <w:outlineLvl w:val="0"/>
        <w:rPr>
          <w:color w:val="FF0000"/>
          <w:szCs w:val="20"/>
        </w:rPr>
      </w:pPr>
      <w:r>
        <w:lastRenderedPageBreak/>
        <w:t xml:space="preserve"> Na plastové pracovní ploše u umyvadla bude osazena 3x směšovací baterie na teplou a studenou vodu.</w:t>
      </w:r>
      <w:r>
        <w:rPr>
          <w:szCs w:val="20"/>
        </w:rPr>
        <w:t xml:space="preserve"> </w:t>
      </w:r>
    </w:p>
    <w:p w:rsidR="003F4C81" w:rsidRDefault="003F4C81" w:rsidP="003F4C81">
      <w:pPr>
        <w:spacing w:line="240" w:lineRule="auto"/>
        <w:outlineLvl w:val="0"/>
      </w:pPr>
      <w:r>
        <w:rPr>
          <w:szCs w:val="20"/>
        </w:rPr>
        <w:t xml:space="preserve"> Zádová  deska  v 550 mm musí být zhotovena z materiálu homogenního tvrdého PVC  tl.8 mm vykazujícího dobrou voděodolnost , vysokou pevnost, tuhost a tvrdost. Pravá a levá část mycího centra bude mít zvýšený okraj 150 mm  z homogenního tvrdého PVC tl.15 mm ,odstín šedá RAL 7035, vykazujícího dobrou odolnost proti tekutinám .</w:t>
      </w:r>
      <w:r>
        <w:t xml:space="preserve"> </w:t>
      </w:r>
    </w:p>
    <w:p w:rsidR="003F4C81" w:rsidRDefault="003F4C81" w:rsidP="003F4C81">
      <w:pPr>
        <w:spacing w:line="240" w:lineRule="auto"/>
        <w:outlineLvl w:val="0"/>
      </w:pPr>
      <w:r>
        <w:t xml:space="preserve">Zádová deska musí být </w:t>
      </w:r>
      <w:proofErr w:type="spellStart"/>
      <w:r>
        <w:t>bezespárově</w:t>
      </w:r>
      <w:proofErr w:type="spellEnd"/>
      <w:r>
        <w:t xml:space="preserve"> svařena  s pracovním  plochou stolu  , aby byla chráněna před znečištěním a zatečením při práci ve výlevkách. Dodavatel zajistí instalaci baterií a odpadu.</w:t>
      </w:r>
    </w:p>
    <w:p w:rsidR="003F4C81" w:rsidRDefault="003F4C81" w:rsidP="003F4C81">
      <w:pPr>
        <w:spacing w:line="240" w:lineRule="auto"/>
        <w:outlineLvl w:val="0"/>
        <w:rPr>
          <w:szCs w:val="20"/>
        </w:rPr>
      </w:pPr>
      <w:r>
        <w:t xml:space="preserve">Na zádovou desku mycího centra bude osazena3x skříňka z laminátové dřevotřísky tl.18 </w:t>
      </w:r>
      <w:r w:rsidR="000B5893">
        <w:t>mm dekor šedá 112  , š900</w:t>
      </w:r>
      <w:r w:rsidR="00A41807">
        <w:t xml:space="preserve"> </w:t>
      </w:r>
      <w:r w:rsidR="000B5893">
        <w:t>v30</w:t>
      </w:r>
      <w:r>
        <w:t>0</w:t>
      </w:r>
      <w:r w:rsidR="00A41807">
        <w:t xml:space="preserve"> </w:t>
      </w:r>
      <w:r>
        <w:t xml:space="preserve">hl318 </w:t>
      </w:r>
      <w:proofErr w:type="spellStart"/>
      <w:r>
        <w:t>mm,ABS</w:t>
      </w:r>
      <w:proofErr w:type="spellEnd"/>
      <w:r>
        <w:t xml:space="preserve"> 2 mm na všech hranách.</w:t>
      </w:r>
    </w:p>
    <w:p w:rsidR="000B5893" w:rsidRDefault="000B5893" w:rsidP="000B589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</w:p>
    <w:p w:rsidR="000B5893" w:rsidRDefault="000B5893" w:rsidP="000B5893">
      <w:pPr>
        <w:spacing w:line="240" w:lineRule="auto"/>
        <w:outlineLvl w:val="0"/>
        <w:rPr>
          <w:szCs w:val="20"/>
        </w:rPr>
      </w:pPr>
    </w:p>
    <w:p w:rsidR="000B5893" w:rsidRDefault="000B5893" w:rsidP="000B5893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A38793C" wp14:editId="138FD6E7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84" name="Textové pol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B5893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A38793C" id="Textové pole 484" o:spid="_x0000_s1041" type="#_x0000_t202" style="position:absolute;left:0;text-align:left;margin-left:359.65pt;margin-top:1.65pt;width:88.5pt;height:21.7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z2KOB7ECAABW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0374CF" w:rsidRDefault="000374CF" w:rsidP="000B5893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034292C" wp14:editId="3C1C3AE0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85" name="Textové pol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B5893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034292C" id="Textové pole 485" o:spid="_x0000_s1042" type="#_x0000_t202" style="position:absolute;left:0;text-align:left;margin-left:359.65pt;margin-top:23.4pt;width:88.5pt;height:33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DMyGtbECAABW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0374CF" w:rsidRDefault="000374CF" w:rsidP="000B5893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20B7E91" wp14:editId="2E033653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86" name="Textové pol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B5893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Demonstrační stůl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20B7E91" id="Textové pole 486" o:spid="_x0000_s1043" type="#_x0000_t202" style="position:absolute;left:0;text-align:left;margin-left:-1.1pt;margin-top:1.65pt;width:354.65pt;height:21.7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BTtsgIAAFY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dUgU7bICAABW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0374CF" w:rsidRDefault="000374CF" w:rsidP="000B5893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Demonstrační stůl </w:t>
                      </w:r>
                    </w:p>
                  </w:txbxContent>
                </v:textbox>
              </v:shape>
            </w:pict>
          </mc:Fallback>
        </mc:AlternateContent>
      </w:r>
    </w:p>
    <w:p w:rsidR="000B5893" w:rsidRDefault="000B5893" w:rsidP="000B589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 w:rsidR="00E8304A">
        <w:rPr>
          <w:b/>
          <w:color w:val="000000" w:themeColor="text1"/>
        </w:rPr>
        <w:t xml:space="preserve">cca </w:t>
      </w:r>
      <w:r>
        <w:rPr>
          <w:b/>
          <w:color w:val="000000" w:themeColor="text1"/>
        </w:rPr>
        <w:t xml:space="preserve">š.2700 hl.600 v.850 mm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0B5893" w:rsidRDefault="000B5893" w:rsidP="000B589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0B5893" w:rsidRDefault="000B5893" w:rsidP="000B589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Vrchní pracovní deska musí být vyrobená z bukové spárovky tl.40 mm. Obvodově musí být hrany sraženy v </w:t>
      </w:r>
      <w:proofErr w:type="spellStart"/>
      <w:r>
        <w:rPr>
          <w:color w:val="000000" w:themeColor="text1"/>
        </w:rPr>
        <w:t>rádiusu</w:t>
      </w:r>
      <w:proofErr w:type="spellEnd"/>
      <w:r>
        <w:rPr>
          <w:color w:val="000000" w:themeColor="text1"/>
        </w:rPr>
        <w:t xml:space="preserve"> 3mm a horní pracovní plocha včetně hran musí být odborně </w:t>
      </w:r>
      <w:proofErr w:type="spellStart"/>
      <w:r>
        <w:rPr>
          <w:color w:val="000000" w:themeColor="text1"/>
        </w:rPr>
        <w:t>vícevrstvě</w:t>
      </w:r>
      <w:proofErr w:type="spellEnd"/>
      <w:r>
        <w:rPr>
          <w:color w:val="000000" w:themeColor="text1"/>
        </w:rPr>
        <w:t xml:space="preserve"> voskována, aby byla zabezpečena nepropustnost vody a tekutin do jádra bukové spárovky. </w:t>
      </w:r>
    </w:p>
    <w:p w:rsidR="000B5893" w:rsidRDefault="000B5893" w:rsidP="000B589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Konstrukce stolu bude vyrobena ze svařené rámu z uzavřeného čtvercového profilu 40x40x2( 2 ks konstrukce z důvodu tuhosti nesmí být šroubována, ale musí být svařena).</w:t>
      </w:r>
      <w:r w:rsidR="00A41807">
        <w:rPr>
          <w:color w:val="000000" w:themeColor="text1"/>
        </w:rPr>
        <w:t xml:space="preserve"> </w:t>
      </w:r>
      <w:r>
        <w:rPr>
          <w:color w:val="000000" w:themeColor="text1"/>
        </w:rPr>
        <w:t>Konstrukce bude nastříkána červenou vypalovací barvou v odstínu z RAL vzorkovníku.</w:t>
      </w:r>
    </w:p>
    <w:p w:rsidR="000B5893" w:rsidRDefault="000B5893" w:rsidP="000B5893">
      <w:pPr>
        <w:spacing w:line="240" w:lineRule="auto"/>
        <w:outlineLvl w:val="0"/>
        <w:rPr>
          <w:color w:val="000000" w:themeColor="text1"/>
        </w:rPr>
      </w:pPr>
      <w:r>
        <w:rPr>
          <w:szCs w:val="20"/>
        </w:rPr>
        <w:t>Souč</w:t>
      </w:r>
      <w:r w:rsidR="00A41807">
        <w:rPr>
          <w:szCs w:val="20"/>
        </w:rPr>
        <w:t>ástí stolu jsou 4 ks kontejnerů</w:t>
      </w:r>
      <w:r>
        <w:rPr>
          <w:szCs w:val="20"/>
        </w:rPr>
        <w:t>.</w:t>
      </w:r>
      <w:r w:rsidR="00A41807">
        <w:rPr>
          <w:szCs w:val="20"/>
        </w:rPr>
        <w:t xml:space="preserve"> </w:t>
      </w:r>
      <w:r>
        <w:rPr>
          <w:color w:val="000000" w:themeColor="text1"/>
        </w:rPr>
        <w:t xml:space="preserve">Korpus kontejneru a skříňky  musí být vyroben z laminátové dřevotřísky v dekoru šedém 112 v kombinaci s oranžovou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A41807">
        <w:rPr>
          <w:color w:val="000000" w:themeColor="text1"/>
        </w:rPr>
        <w:t xml:space="preserve"> </w:t>
      </w:r>
      <w:r>
        <w:rPr>
          <w:color w:val="000000" w:themeColor="text1"/>
        </w:rPr>
        <w:t>18 mm ABS 2 mm na všech hranách. Kontejnery musí mít kovové úch</w:t>
      </w:r>
      <w:r w:rsidR="00A41807">
        <w:rPr>
          <w:color w:val="000000" w:themeColor="text1"/>
        </w:rPr>
        <w:t>ytky s roztečí minimálně 96 mm</w:t>
      </w:r>
      <w:r>
        <w:rPr>
          <w:color w:val="000000" w:themeColor="text1"/>
        </w:rPr>
        <w:t>.</w:t>
      </w:r>
      <w:r w:rsidR="00A41807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Rozměr kontejnerů a skříňky je š 665v760hl560 .Veškeré konstrukční spoje musí být pevně lepené a spojené kolíky, tak aby byla zaručena dlouhodobá pevnost a kvalita produktu. Záda skříňky budou, MDF šedé tl.3,2 mm. Zádová deska stolu bude vyrobena z dřevotřísky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A41807">
        <w:rPr>
          <w:color w:val="000000" w:themeColor="text1"/>
        </w:rPr>
        <w:t xml:space="preserve"> 18 mm v 100 mm</w:t>
      </w:r>
      <w:r>
        <w:rPr>
          <w:color w:val="000000" w:themeColor="text1"/>
        </w:rPr>
        <w:t>.</w:t>
      </w:r>
    </w:p>
    <w:p w:rsidR="000B5893" w:rsidRDefault="000B5893" w:rsidP="000B589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Šuplíky- vnitřní strana šuplíků bude vyrobena z jednostranného sendviče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A41807">
        <w:rPr>
          <w:color w:val="000000" w:themeColor="text1"/>
        </w:rPr>
        <w:t xml:space="preserve"> </w:t>
      </w:r>
      <w:r>
        <w:rPr>
          <w:color w:val="000000" w:themeColor="text1"/>
        </w:rPr>
        <w:t>18 mm –laminátové dřevotřísky šedé barvy dle RAL 7035 s jednostrannou vrstvou homogenního tvrzeného PVC RAL 7035 vykazující dobrou  odolnost, vysokou pevnost, tuhost a tvrdost a plastovým výliskem uvnitř šuplíku(</w:t>
      </w:r>
      <w:proofErr w:type="spellStart"/>
      <w:r>
        <w:rPr>
          <w:color w:val="000000" w:themeColor="text1"/>
        </w:rPr>
        <w:t>tl.vrstvy</w:t>
      </w:r>
      <w:proofErr w:type="spellEnd"/>
      <w:r>
        <w:rPr>
          <w:color w:val="000000" w:themeColor="text1"/>
        </w:rPr>
        <w:t xml:space="preserve"> PVC na sendviči minimálně 2 mm)  .Svařená vnitřní vana musí být u výsuvných šuplíků, který májí pevné dno-sendvič </w:t>
      </w:r>
      <w:proofErr w:type="spellStart"/>
      <w:r>
        <w:rPr>
          <w:color w:val="000000" w:themeColor="text1"/>
        </w:rPr>
        <w:t>lamino+PVC</w:t>
      </w:r>
      <w:proofErr w:type="spellEnd"/>
      <w:r>
        <w:rPr>
          <w:color w:val="000000" w:themeColor="text1"/>
        </w:rPr>
        <w:t xml:space="preserve"> tl.18 mm. Šuplíky musí být na </w:t>
      </w:r>
      <w:proofErr w:type="spellStart"/>
      <w:r>
        <w:rPr>
          <w:color w:val="000000" w:themeColor="text1"/>
        </w:rPr>
        <w:t>celokuli</w:t>
      </w:r>
      <w:r w:rsidR="00A41807">
        <w:rPr>
          <w:color w:val="000000" w:themeColor="text1"/>
        </w:rPr>
        <w:t>čkových</w:t>
      </w:r>
      <w:proofErr w:type="spellEnd"/>
      <w:r w:rsidR="00A41807">
        <w:rPr>
          <w:color w:val="000000" w:themeColor="text1"/>
        </w:rPr>
        <w:t xml:space="preserve"> pojezdech střední třídy</w:t>
      </w:r>
      <w:r>
        <w:rPr>
          <w:color w:val="000000" w:themeColor="text1"/>
        </w:rPr>
        <w:t>.</w:t>
      </w:r>
      <w:r w:rsidR="00A41807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Veškeré konstrukční spoje musí být pevně lepené a spojené kolíky, tak aby byla zaručena dlouhodobá pevnost a kvalita produktu. </w:t>
      </w:r>
    </w:p>
    <w:p w:rsidR="000B5893" w:rsidRDefault="000B5893" w:rsidP="000B589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</w:t>
      </w:r>
      <w:r w:rsidR="00A41807">
        <w:rPr>
          <w:color w:val="000000" w:themeColor="text1"/>
        </w:rPr>
        <w:t>ontejner musí mít 1x svislé odní</w:t>
      </w:r>
      <w:r>
        <w:rPr>
          <w:color w:val="000000" w:themeColor="text1"/>
        </w:rPr>
        <w:t>matelné vnější zamykání všech šuplíků na visací zámek vyrobené z kovového plochého materiálu 20x5-vše v nástřiku vypalovací modrou barvou.</w:t>
      </w:r>
    </w:p>
    <w:p w:rsidR="000B5893" w:rsidRDefault="000B5893" w:rsidP="000B589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Celý kontejner bude osazen na sadě otočných kovových koleček v 100 mm s nosností minimálně 150 kg /á 1 kolečko. Přední kolečka budou mít brzdy.</w:t>
      </w:r>
    </w:p>
    <w:p w:rsidR="006C5309" w:rsidRDefault="006C5309" w:rsidP="000B5893">
      <w:pPr>
        <w:spacing w:line="240" w:lineRule="auto"/>
        <w:outlineLvl w:val="0"/>
        <w:rPr>
          <w:color w:val="000000" w:themeColor="text1"/>
        </w:rPr>
      </w:pPr>
    </w:p>
    <w:p w:rsidR="006C5309" w:rsidRDefault="006C5309" w:rsidP="000B5893">
      <w:pPr>
        <w:spacing w:line="240" w:lineRule="auto"/>
        <w:outlineLvl w:val="0"/>
        <w:rPr>
          <w:color w:val="000000" w:themeColor="text1"/>
        </w:rPr>
      </w:pPr>
    </w:p>
    <w:p w:rsidR="000B5893" w:rsidRDefault="000B5893" w:rsidP="000B5893">
      <w:pPr>
        <w:shd w:val="clear" w:color="auto" w:fill="FFFFFF"/>
        <w:rPr>
          <w:color w:val="000000"/>
        </w:rPr>
      </w:pPr>
    </w:p>
    <w:p w:rsidR="000B5893" w:rsidRDefault="000B5893" w:rsidP="000B5893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10CFD3A4" wp14:editId="0FF705E2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87" name="Textové pole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B5893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0CFD3A4" id="Textové pole 487" o:spid="_x0000_s1044" type="#_x0000_t202" style="position:absolute;left:0;text-align:left;margin-left:359.65pt;margin-top:1.65pt;width:88.5pt;height:21.7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H3GitqyAgAAVgUAAA4A&#10;AAAAAAAAAAAAAAAALgIAAGRycy9lMm9Eb2MueG1sUEsBAi0AFAAGAAgAAAAhACBdmUfdAAAACAEA&#10;AA8AAAAAAAAAAAAAAAAADAUAAGRycy9kb3ducmV2LnhtbFBLBQYAAAAABAAEAPMAAAAWBgAAAAA=&#10;" fillcolor="#a5a5a5 [2092]" stroked="f">
                <v:textbox>
                  <w:txbxContent>
                    <w:p w:rsidR="000374CF" w:rsidRDefault="000374CF" w:rsidP="000B5893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2A977A3" wp14:editId="0A5F551A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88" name="Textové pol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B5893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2A977A3" id="Textové pole 488" o:spid="_x0000_s1045" type="#_x0000_t202" style="position:absolute;left:0;text-align:left;margin-left:359.65pt;margin-top:23.4pt;width:88.5pt;height:33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yBFbDbECAABW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0374CF" w:rsidRDefault="000374CF" w:rsidP="000B5893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0650725B" wp14:editId="573FD178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89" name="Textové pol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B5893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Úložná  skříň s dveřmi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650725B" id="Textové pole 489" o:spid="_x0000_s1046" type="#_x0000_t202" style="position:absolute;left:0;text-align:left;margin-left:-1.1pt;margin-top:1.65pt;width:354.65pt;height:21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nhjsgIAAFY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OSZ4Y7ICAABW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0374CF" w:rsidRDefault="000374CF" w:rsidP="000B5893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Úložná  skříň s dveřmi</w:t>
                      </w:r>
                    </w:p>
                  </w:txbxContent>
                </v:textbox>
              </v:shape>
            </w:pict>
          </mc:Fallback>
        </mc:AlternateContent>
      </w:r>
    </w:p>
    <w:p w:rsidR="000B5893" w:rsidRDefault="000B5893" w:rsidP="000B589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š.900 hl.400 v.2000mm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0B5893" w:rsidRDefault="000B5893" w:rsidP="000B589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0B5893" w:rsidRDefault="000B5893" w:rsidP="000B589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v dekoru šedá 112  tl.18 mm ABS 2 mm na všech hranách .</w:t>
      </w:r>
    </w:p>
    <w:p w:rsidR="000B5893" w:rsidRDefault="000B5893" w:rsidP="000B589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Dvířka- 10ks se zámkem(každý zámek jiný klíč) na NK pantech s tlumením vyšší třídy kvality.  V jednom boxu nastavitelná 1 police s roztečí 32mm a na podpěrkách 5/5 mm. Skříňka musí mít kovové úchytky s roztečí minimálně 96 mm  . Skříňka je osazena na plastových rektifikačních nožkách v 40 mm se  </w:t>
      </w:r>
      <w:proofErr w:type="spellStart"/>
      <w:r>
        <w:rPr>
          <w:color w:val="000000" w:themeColor="text1"/>
        </w:rPr>
        <w:t>soklem.Dvířka</w:t>
      </w:r>
      <w:proofErr w:type="spellEnd"/>
      <w:r>
        <w:rPr>
          <w:color w:val="000000" w:themeColor="text1"/>
        </w:rPr>
        <w:t xml:space="preserve"> budou číslovány vzestupně 1-15 samolepící etiketou.</w:t>
      </w:r>
    </w:p>
    <w:p w:rsidR="000B5893" w:rsidRDefault="000B5893" w:rsidP="000B589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75052A" w:rsidRDefault="0075052A" w:rsidP="0075052A">
      <w:pPr>
        <w:tabs>
          <w:tab w:val="left" w:pos="3825"/>
        </w:tabs>
        <w:spacing w:line="240" w:lineRule="auto"/>
        <w:outlineLvl w:val="0"/>
        <w:rPr>
          <w:b/>
          <w:color w:val="000000" w:themeColor="text1"/>
        </w:rPr>
      </w:pPr>
    </w:p>
    <w:p w:rsidR="0075052A" w:rsidRDefault="0075052A" w:rsidP="0075052A">
      <w:pPr>
        <w:shd w:val="clear" w:color="auto" w:fill="FFFFFF"/>
        <w:rPr>
          <w:color w:val="000000"/>
        </w:rPr>
      </w:pPr>
    </w:p>
    <w:p w:rsidR="0075052A" w:rsidRDefault="0075052A" w:rsidP="0075052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7C72BB2" wp14:editId="3EE43949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90" name="Textové pol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75052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7C72BB2" id="Textové pole 490" o:spid="_x0000_s1047" type="#_x0000_t202" style="position:absolute;left:0;text-align:left;margin-left:359.65pt;margin-top:1.65pt;width:88.5pt;height:21.7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DtwkT8sAIAAFY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0374CF" w:rsidRDefault="000374CF" w:rsidP="0075052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54767564" wp14:editId="5F826F4B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91" name="Textové pole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75052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4767564" id="Textové pole 491" o:spid="_x0000_s1048" type="#_x0000_t202" style="position:absolute;left:0;text-align:left;margin-left:359.65pt;margin-top:23.4pt;width:88.5pt;height:33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AubExOsAIAAFY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0374CF" w:rsidRDefault="000374CF" w:rsidP="0075052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9F474A7" wp14:editId="222BED6E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92" name="Textové pol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75052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skříň s dveřmi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9F474A7" id="Textové pole 492" o:spid="_x0000_s1049" type="#_x0000_t202" style="position:absolute;left:0;text-align:left;margin-left:-1.1pt;margin-top:1.65pt;width:354.65pt;height:21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N4WsgIAAFY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V+jeFrICAABW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0374CF" w:rsidRDefault="000374CF" w:rsidP="0075052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skříň s dveřmi</w:t>
                      </w:r>
                    </w:p>
                  </w:txbxContent>
                </v:textbox>
              </v:shape>
            </w:pict>
          </mc:Fallback>
        </mc:AlternateContent>
      </w:r>
    </w:p>
    <w:p w:rsidR="0075052A" w:rsidRDefault="0075052A" w:rsidP="0075052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š.830 hl.400 v.2000mm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75052A" w:rsidRDefault="0075052A" w:rsidP="0075052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75052A" w:rsidRDefault="0075052A" w:rsidP="0075052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v dekoru šedá 112 v kombinaci </w:t>
      </w:r>
      <w:proofErr w:type="spellStart"/>
      <w:r>
        <w:rPr>
          <w:color w:val="000000" w:themeColor="text1"/>
        </w:rPr>
        <w:t>vlisů</w:t>
      </w:r>
      <w:proofErr w:type="spellEnd"/>
      <w:r>
        <w:rPr>
          <w:color w:val="000000" w:themeColor="text1"/>
        </w:rPr>
        <w:t xml:space="preserve"> s modrou a  oranžovou(</w:t>
      </w:r>
      <w:proofErr w:type="spellStart"/>
      <w:r>
        <w:rPr>
          <w:color w:val="000000" w:themeColor="text1"/>
        </w:rPr>
        <w:t>vlisy</w:t>
      </w:r>
      <w:proofErr w:type="spellEnd"/>
      <w:r>
        <w:rPr>
          <w:color w:val="000000" w:themeColor="text1"/>
        </w:rPr>
        <w:t xml:space="preserve"> š 80 mm s ABS hranami) tl.18 mm ABS 2 mm na všech </w:t>
      </w:r>
      <w:proofErr w:type="spellStart"/>
      <w:r>
        <w:rPr>
          <w:color w:val="000000" w:themeColor="text1"/>
        </w:rPr>
        <w:t>hranách.Skříň</w:t>
      </w:r>
      <w:proofErr w:type="spellEnd"/>
      <w:r>
        <w:rPr>
          <w:color w:val="000000" w:themeColor="text1"/>
        </w:rPr>
        <w:t xml:space="preserve"> bude mít 2x dvířka s  5-ti stavitelnými  policemi .</w:t>
      </w:r>
    </w:p>
    <w:p w:rsidR="0075052A" w:rsidRDefault="0075052A" w:rsidP="0075052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Dvířka se zámkem na NK pantech s tlumením vyšší třídy kvality.  Ve skříni  nastavitelné police s roztečí 32mm a na podpěrkách 5/5 mm. Skříňka musí mít kovové úchytky s roztečí minimálně 96 mm  . Skříňka je osazena na plastových rektifikačních nožkách v 40 mm se  soklem.</w:t>
      </w:r>
    </w:p>
    <w:p w:rsidR="0075052A" w:rsidRDefault="0075052A" w:rsidP="0075052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75052A" w:rsidRDefault="0075052A" w:rsidP="0075052A">
      <w:pPr>
        <w:tabs>
          <w:tab w:val="left" w:pos="3825"/>
        </w:tabs>
        <w:spacing w:line="240" w:lineRule="auto"/>
        <w:outlineLvl w:val="0"/>
        <w:rPr>
          <w:b/>
          <w:color w:val="000000" w:themeColor="text1"/>
        </w:rPr>
      </w:pPr>
    </w:p>
    <w:p w:rsidR="0075052A" w:rsidRDefault="0075052A" w:rsidP="0075052A">
      <w:pPr>
        <w:spacing w:line="240" w:lineRule="auto"/>
        <w:outlineLvl w:val="0"/>
        <w:rPr>
          <w:szCs w:val="20"/>
        </w:rPr>
      </w:pPr>
    </w:p>
    <w:p w:rsidR="0075052A" w:rsidRDefault="0075052A" w:rsidP="0075052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77BD7FB4" wp14:editId="3BD918FF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93" name="Textové pole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75052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7BD7FB4" id="Textové pole 493" o:spid="_x0000_s1050" type="#_x0000_t202" style="position:absolute;left:0;text-align:left;margin-left:359.65pt;margin-top:1.65pt;width:88.5pt;height:21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i4rsQIAAFY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WwouK7ECAABW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0374CF" w:rsidRDefault="000374CF" w:rsidP="0075052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12A0CB2D" wp14:editId="3D9F3D56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94" name="Textové pol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75052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2A0CB2D" id="Textové pole 494" o:spid="_x0000_s1051" type="#_x0000_t202" style="position:absolute;left:0;text-align:left;margin-left:359.65pt;margin-top:23.4pt;width:88.5pt;height:33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CxX+zmsAIAAFY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0374CF" w:rsidRDefault="000374CF" w:rsidP="0075052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2100EABB" wp14:editId="3B39BD48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95" name="Textové pol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75052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Žákovský pracovní stůl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100EABB" id="Textové pole 495" o:spid="_x0000_s1052" type="#_x0000_t202" style="position:absolute;left:0;text-align:left;margin-left:-1.1pt;margin-top:1.65pt;width:354.65pt;height:21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gUhsQIAAFY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DuYgUhsQIAAFY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0374CF" w:rsidRDefault="000374CF" w:rsidP="0075052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Žákovský pracovní stůl</w:t>
                      </w:r>
                    </w:p>
                  </w:txbxContent>
                </v:textbox>
              </v:shape>
            </w:pict>
          </mc:Fallback>
        </mc:AlternateContent>
      </w:r>
    </w:p>
    <w:p w:rsidR="0075052A" w:rsidRDefault="0075052A" w:rsidP="0075052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  </w:t>
      </w:r>
      <w:r>
        <w:rPr>
          <w:b/>
          <w:color w:val="000000" w:themeColor="text1"/>
        </w:rPr>
        <w:t xml:space="preserve">š.1350 hl.1000 v.850 mm                                              POČET KS   </w:t>
      </w:r>
      <w:r>
        <w:rPr>
          <w:b/>
          <w:color w:val="000000" w:themeColor="text1"/>
          <w:sz w:val="36"/>
          <w:szCs w:val="36"/>
        </w:rPr>
        <w:t>4</w:t>
      </w:r>
    </w:p>
    <w:p w:rsidR="0075052A" w:rsidRDefault="0075052A" w:rsidP="0075052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75052A" w:rsidRDefault="0075052A" w:rsidP="0075052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musí být vyrobená z laminátové dřevotřísky šedé tl.18 mm. Konstrukce stolu s rektifikací bude vyrobena ze svařené rámu z uzavřeného čtvercového profilu 30x30x2 (konstrukce z důvodu tuhosti nesmí být šroubována, ale musí být svařena).Konstrukce bude nastříkána modrou vypalovací barvou v odstínu z RAL vzorkovníku. </w:t>
      </w:r>
    </w:p>
    <w:p w:rsidR="006C5309" w:rsidRDefault="006C5309" w:rsidP="0075052A">
      <w:pPr>
        <w:spacing w:line="240" w:lineRule="auto"/>
        <w:outlineLvl w:val="0"/>
        <w:rPr>
          <w:color w:val="000000" w:themeColor="text1"/>
        </w:rPr>
      </w:pPr>
    </w:p>
    <w:p w:rsidR="006C5309" w:rsidRDefault="006C5309" w:rsidP="0075052A">
      <w:pPr>
        <w:spacing w:line="240" w:lineRule="auto"/>
        <w:outlineLvl w:val="0"/>
        <w:rPr>
          <w:color w:val="000000" w:themeColor="text1"/>
        </w:rPr>
      </w:pPr>
    </w:p>
    <w:p w:rsidR="0075052A" w:rsidRDefault="0075052A" w:rsidP="0075052A">
      <w:pPr>
        <w:outlineLvl w:val="0"/>
        <w:rPr>
          <w:b/>
          <w:sz w:val="16"/>
          <w:szCs w:val="16"/>
        </w:rPr>
      </w:pPr>
    </w:p>
    <w:p w:rsidR="0075052A" w:rsidRDefault="0075052A" w:rsidP="0075052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0174186" wp14:editId="07398262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96" name="Textové pol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75052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0174186" id="Textové pole 496" o:spid="_x0000_s1053" type="#_x0000_t202" style="position:absolute;left:0;text-align:left;margin-left:359.65pt;margin-top:1.65pt;width:88.5pt;height:21.7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xg+5hrECAABW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0374CF" w:rsidRDefault="000374CF" w:rsidP="0075052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44B8EC4" wp14:editId="21B0D2A4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97" name="Textové pol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75052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44B8EC4" id="Textové pole 497" o:spid="_x0000_s1054" type="#_x0000_t202" style="position:absolute;left:0;text-align:left;margin-left:359.65pt;margin-top:23.4pt;width:88.5pt;height:33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+g7sQIAAFYFAAAOAAAAZHJzL2Uyb0RvYy54bWysVFuO2yAU/a/UPSD+M37UedgaZzSPpqo0&#10;fUgzXQC2sY2KgQKJPR11QV1HN9YLJGn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A/voO7ECAABW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0374CF" w:rsidRDefault="000374CF" w:rsidP="0075052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178DA477" wp14:editId="2FEB1644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98" name="Textové pol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75052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Dílenská židle otočná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78DA477" id="Textové pole 498" o:spid="_x0000_s1055" type="#_x0000_t202" style="position:absolute;left:0;text-align:left;margin-left:-1.1pt;margin-top:1.65pt;width:354.65pt;height:21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9iZsQIAAFY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Aqv9iZsQIAAFY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0374CF" w:rsidRDefault="000374CF" w:rsidP="0075052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Dílenská židle otočná</w:t>
                      </w:r>
                    </w:p>
                  </w:txbxContent>
                </v:textbox>
              </v:shape>
            </w:pict>
          </mc:Fallback>
        </mc:AlternateContent>
      </w:r>
    </w:p>
    <w:p w:rsidR="0075052A" w:rsidRDefault="0075052A" w:rsidP="0075052A">
      <w:pPr>
        <w:jc w:val="both"/>
        <w:rPr>
          <w:sz w:val="24"/>
          <w:szCs w:val="24"/>
        </w:rPr>
      </w:pPr>
      <w:r>
        <w:rPr>
          <w:color w:val="000000" w:themeColor="text1"/>
        </w:rPr>
        <w:t xml:space="preserve">                                                                                 </w:t>
      </w:r>
      <w:r>
        <w:rPr>
          <w:b/>
          <w:color w:val="000000" w:themeColor="text1"/>
        </w:rPr>
        <w:t xml:space="preserve">                           POČET KS   </w:t>
      </w:r>
      <w:r>
        <w:rPr>
          <w:b/>
          <w:color w:val="000000" w:themeColor="text1"/>
          <w:sz w:val="36"/>
          <w:szCs w:val="36"/>
        </w:rPr>
        <w:t>31</w:t>
      </w:r>
    </w:p>
    <w:p w:rsidR="0075052A" w:rsidRDefault="0075052A" w:rsidP="0075052A">
      <w:pPr>
        <w:jc w:val="both"/>
      </w:pPr>
      <w:r>
        <w:rPr>
          <w:color w:val="000000" w:themeColor="text1"/>
        </w:rPr>
        <w:t>popis:</w:t>
      </w:r>
      <w:r>
        <w:t xml:space="preserve"> </w:t>
      </w:r>
      <w:r w:rsidR="00E8304A" w:rsidRPr="00A41807">
        <w:rPr>
          <w:b/>
        </w:rPr>
        <w:t xml:space="preserve">cca </w:t>
      </w:r>
      <w:r w:rsidR="00A41807">
        <w:rPr>
          <w:b/>
        </w:rPr>
        <w:t>s</w:t>
      </w:r>
      <w:r w:rsidRPr="00A41807">
        <w:rPr>
          <w:b/>
        </w:rPr>
        <w:t>edák šířka min. 35,výška sedu 58-83 cm</w:t>
      </w:r>
    </w:p>
    <w:p w:rsidR="0075052A" w:rsidRDefault="0075052A" w:rsidP="0075052A">
      <w:pPr>
        <w:spacing w:line="240" w:lineRule="auto"/>
        <w:outlineLvl w:val="0"/>
        <w:rPr>
          <w:color w:val="000000" w:themeColor="text1"/>
        </w:rPr>
      </w:pPr>
    </w:p>
    <w:p w:rsidR="0075052A" w:rsidRDefault="0075052A" w:rsidP="0075052A">
      <w:pPr>
        <w:jc w:val="both"/>
      </w:pPr>
      <w:r>
        <w:t>Pracovní otočné laboratorní sedátko na kolečkách bez opěráku. Sedák je tvořen černým měkčeným polyuretanem. Samotný sedák má v zadní části zvýšenou hranu cca. 7 cm.</w:t>
      </w:r>
    </w:p>
    <w:p w:rsidR="0075052A" w:rsidRDefault="0075052A" w:rsidP="0075052A">
      <w:pPr>
        <w:jc w:val="both"/>
      </w:pPr>
      <w:r>
        <w:t xml:space="preserve">Výška je ovládána plynovým pístem. Kříž pětiramenný černý, materiál nylon. Píst </w:t>
      </w:r>
      <w:proofErr w:type="spellStart"/>
      <w:r>
        <w:t>černý,kolečka</w:t>
      </w:r>
      <w:proofErr w:type="spellEnd"/>
      <w:r>
        <w:t xml:space="preserve"> na tvrdý povrch.  Židle bez područek.</w:t>
      </w:r>
    </w:p>
    <w:p w:rsidR="0075052A" w:rsidRDefault="0075052A" w:rsidP="0075052A">
      <w:pPr>
        <w:jc w:val="both"/>
      </w:pPr>
      <w:r>
        <w:t xml:space="preserve">Požadovaná nosnost  min. 100 kg. </w:t>
      </w:r>
    </w:p>
    <w:p w:rsidR="0075052A" w:rsidRDefault="0075052A" w:rsidP="0075052A">
      <w:pPr>
        <w:spacing w:line="240" w:lineRule="auto"/>
        <w:outlineLvl w:val="0"/>
        <w:rPr>
          <w:color w:val="000000" w:themeColor="text1"/>
        </w:rPr>
      </w:pPr>
    </w:p>
    <w:p w:rsidR="0075052A" w:rsidRDefault="0075052A" w:rsidP="0075052A">
      <w:pPr>
        <w:outlineLvl w:val="0"/>
        <w:rPr>
          <w:b/>
          <w:sz w:val="16"/>
          <w:szCs w:val="16"/>
        </w:rPr>
      </w:pPr>
    </w:p>
    <w:p w:rsidR="0075052A" w:rsidRDefault="0075052A" w:rsidP="0075052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2594F52F" wp14:editId="5E8EDF2B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99" name="Textové pole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75052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594F52F" id="Textové pole 499" o:spid="_x0000_s1056" type="#_x0000_t202" style="position:absolute;left:0;text-align:left;margin-left:359.65pt;margin-top:1.65pt;width:88.5pt;height:21.7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h8rQf7ECAABW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0374CF" w:rsidRDefault="000374CF" w:rsidP="0075052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A145F52" wp14:editId="6A999970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500" name="Textové pol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75052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A145F52" id="Textové pole 500" o:spid="_x0000_s1057" type="#_x0000_t202" style="position:absolute;left:0;text-align:left;margin-left:359.65pt;margin-top:23.4pt;width:88.5pt;height:33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BpP4d7sAIAAFY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0374CF" w:rsidRDefault="000374CF" w:rsidP="0075052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21A056EC" wp14:editId="1F337188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501" name="Textové pole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75052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Pracovní židle otočná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1A056EC" id="Textové pole 501" o:spid="_x0000_s1058" type="#_x0000_t202" style="position:absolute;left:0;text-align:left;margin-left:-1.1pt;margin-top:1.65pt;width:354.65pt;height:21.7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A2Am68sQIAAFY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0374CF" w:rsidRDefault="000374CF" w:rsidP="0075052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Pracovní židle otočná</w:t>
                      </w:r>
                    </w:p>
                  </w:txbxContent>
                </v:textbox>
              </v:shape>
            </w:pict>
          </mc:Fallback>
        </mc:AlternateContent>
      </w:r>
    </w:p>
    <w:p w:rsidR="0075052A" w:rsidRPr="00E8304A" w:rsidRDefault="0075052A" w:rsidP="0075052A">
      <w:pPr>
        <w:spacing w:line="240" w:lineRule="auto"/>
        <w:outlineLvl w:val="0"/>
        <w:rPr>
          <w:b/>
          <w:color w:val="000000" w:themeColor="text1"/>
        </w:rPr>
      </w:pPr>
      <w:r>
        <w:rPr>
          <w:color w:val="000000" w:themeColor="text1"/>
        </w:rPr>
        <w:t xml:space="preserve">Rozměr:  :  </w:t>
      </w:r>
      <w:r w:rsidR="00E8304A" w:rsidRPr="00A41807">
        <w:rPr>
          <w:b/>
          <w:color w:val="000000" w:themeColor="text1"/>
        </w:rPr>
        <w:t>cca</w:t>
      </w:r>
      <w:r w:rsidR="00E8304A">
        <w:rPr>
          <w:color w:val="000000" w:themeColor="text1"/>
        </w:rPr>
        <w:t xml:space="preserve"> </w:t>
      </w:r>
      <w:r>
        <w:rPr>
          <w:b/>
          <w:color w:val="000000" w:themeColor="text1"/>
        </w:rPr>
        <w:t>š.670/</w:t>
      </w:r>
      <w:proofErr w:type="spellStart"/>
      <w:r>
        <w:rPr>
          <w:b/>
          <w:color w:val="000000" w:themeColor="text1"/>
        </w:rPr>
        <w:t>v.opěr</w:t>
      </w:r>
      <w:proofErr w:type="spellEnd"/>
      <w:r>
        <w:rPr>
          <w:b/>
          <w:color w:val="000000" w:themeColor="text1"/>
        </w:rPr>
        <w:t xml:space="preserve">. 510-580/v.sedu440-550 </w:t>
      </w:r>
      <w:r w:rsidR="00E8304A">
        <w:rPr>
          <w:b/>
          <w:color w:val="000000" w:themeColor="text1"/>
        </w:rPr>
        <w:tab/>
      </w:r>
      <w:r w:rsidR="00E8304A">
        <w:rPr>
          <w:b/>
          <w:color w:val="000000" w:themeColor="text1"/>
        </w:rPr>
        <w:tab/>
      </w:r>
      <w:r>
        <w:rPr>
          <w:b/>
          <w:color w:val="000000" w:themeColor="text1"/>
        </w:rPr>
        <w:t xml:space="preserve">POČET KS   </w:t>
      </w:r>
      <w:r>
        <w:rPr>
          <w:b/>
          <w:color w:val="000000" w:themeColor="text1"/>
          <w:sz w:val="36"/>
          <w:szCs w:val="36"/>
        </w:rPr>
        <w:t>1</w:t>
      </w:r>
    </w:p>
    <w:p w:rsidR="0075052A" w:rsidRDefault="0075052A" w:rsidP="0075052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75052A" w:rsidRDefault="0075052A" w:rsidP="0075052A">
      <w:pPr>
        <w:jc w:val="both"/>
      </w:pPr>
      <w:r>
        <w:t>Pracovní otočná kancelářská židle  na kolečkách s čalouněným sedákem i opěrákem. Ze zadní strany opěradla je černý plastový hladký plast bez viditelných perforací. Spodní kryt sedáku černý plast.</w:t>
      </w:r>
    </w:p>
    <w:p w:rsidR="0075052A" w:rsidRDefault="0075052A" w:rsidP="0075052A">
      <w:pPr>
        <w:jc w:val="both"/>
      </w:pPr>
      <w:r>
        <w:t>Potah složení : 100 % polyester, 100.000 zátěžových otáček, BS EN 1021-1, BS EN 1021-2, BS EN 7176, stálost na světle č.6, , gramáž min. 250 g/m2.</w:t>
      </w:r>
    </w:p>
    <w:p w:rsidR="0075052A" w:rsidRDefault="0075052A" w:rsidP="0075052A">
      <w:pPr>
        <w:jc w:val="both"/>
      </w:pPr>
      <w:r>
        <w:t>Mechanika synchronní – dvoupáková,  páka po pravé straně pro nastavení výšky sedu. Páka po levé straně pro aktivaci synchronní mechaniky. Ve spodní části mechaniky uprostřed aretační mechanismus-šroub pro nastavení tuhosti přítlaku synchronní mechaniky dle váhy uživatele. Blokace-záklon synchronní mechaniky min. 5 poloh. Opěrák výškově stavitelný systémem UP-</w:t>
      </w:r>
      <w:proofErr w:type="spellStart"/>
      <w:r>
        <w:t>down</w:t>
      </w:r>
      <w:proofErr w:type="spellEnd"/>
      <w:r>
        <w:t xml:space="preserve">, min. 8 poloh, celkový rozsah min. 7 cm. </w:t>
      </w:r>
    </w:p>
    <w:p w:rsidR="0075052A" w:rsidRDefault="0075052A" w:rsidP="0075052A">
      <w:pPr>
        <w:jc w:val="both"/>
      </w:pPr>
      <w:r>
        <w:t xml:space="preserve">Kříž pětiramenný černý, materiál nylon. Píst černý, kolečka černá o průměru 50 mm pro tvrdé podlahy (lino).  Sedák čtvercového tvaru o šířce 51 cm x hloubka 44 cm.  Opěrák obdélníkového tvaru, šířka 46 cm x výška 56 cm.  Molitan na sedáku </w:t>
      </w:r>
      <w:proofErr w:type="spellStart"/>
      <w:r>
        <w:t>tl</w:t>
      </w:r>
      <w:proofErr w:type="spellEnd"/>
      <w:r>
        <w:t xml:space="preserve">. 5 cm, opěrák </w:t>
      </w:r>
      <w:proofErr w:type="spellStart"/>
      <w:r>
        <w:t>tl</w:t>
      </w:r>
      <w:proofErr w:type="spellEnd"/>
      <w:r>
        <w:t xml:space="preserve">. 4,5 cm. Samotné čalounění-potah nemá žádné prošití. Vnitřek sedáku z bukové překližky, miskového tvaru.   </w:t>
      </w:r>
    </w:p>
    <w:p w:rsidR="0075052A" w:rsidRDefault="0075052A" w:rsidP="0075052A">
      <w:pPr>
        <w:jc w:val="both"/>
      </w:pPr>
      <w:r>
        <w:t xml:space="preserve">Područky výškově stavitelné, horní část područek z černého plastu. Tvar područek ve tvaru písmena „T“.  Výškový rozsah područek min. 6,5 cm.  Stavitelnost područek ovládána pomocí aretačního prvku z přední strany nosné části područky. </w:t>
      </w:r>
      <w:proofErr w:type="spellStart"/>
      <w:r>
        <w:t>Područe</w:t>
      </w:r>
      <w:proofErr w:type="spellEnd"/>
      <w:r>
        <w:t xml:space="preserve"> jsou připevněny k </w:t>
      </w:r>
      <w:proofErr w:type="spellStart"/>
      <w:r>
        <w:t>sedáku.Požadovaná</w:t>
      </w:r>
      <w:proofErr w:type="spellEnd"/>
      <w:r>
        <w:t xml:space="preserve"> nosnost  min. 120 </w:t>
      </w:r>
      <w:proofErr w:type="spellStart"/>
      <w:r>
        <w:t>kg.Výrobek</w:t>
      </w:r>
      <w:proofErr w:type="spellEnd"/>
      <w:r>
        <w:t xml:space="preserve"> musí splňovat ČSN EN 1335-1, ČSN EN 1335-2, uchazeč doloží kopii certifikátu ke své </w:t>
      </w:r>
      <w:proofErr w:type="spellStart"/>
      <w:r>
        <w:t>nabídce.Čalounění</w:t>
      </w:r>
      <w:proofErr w:type="spellEnd"/>
      <w:r>
        <w:t xml:space="preserve"> (barva) bude vybrána investorem.</w:t>
      </w:r>
    </w:p>
    <w:p w:rsidR="0075052A" w:rsidRDefault="0075052A" w:rsidP="0075052A">
      <w:pPr>
        <w:spacing w:line="240" w:lineRule="auto"/>
        <w:outlineLvl w:val="0"/>
        <w:rPr>
          <w:color w:val="000000" w:themeColor="text1"/>
        </w:rPr>
      </w:pPr>
    </w:p>
    <w:p w:rsidR="0075052A" w:rsidRDefault="0075052A" w:rsidP="0075052A">
      <w:pPr>
        <w:tabs>
          <w:tab w:val="left" w:pos="3825"/>
        </w:tabs>
        <w:spacing w:line="240" w:lineRule="auto"/>
        <w:outlineLvl w:val="0"/>
        <w:rPr>
          <w:b/>
          <w:color w:val="000000" w:themeColor="text1"/>
        </w:rPr>
      </w:pPr>
    </w:p>
    <w:p w:rsidR="0075052A" w:rsidRDefault="0075052A" w:rsidP="0075052A">
      <w:pPr>
        <w:shd w:val="clear" w:color="auto" w:fill="FFFFFF"/>
        <w:rPr>
          <w:color w:val="000000"/>
        </w:rPr>
      </w:pPr>
    </w:p>
    <w:p w:rsidR="0075052A" w:rsidRDefault="0075052A" w:rsidP="0075052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4ABC7AA" wp14:editId="4D178113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502" name="Textové pol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75052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4ABC7AA" id="Textové pole 502" o:spid="_x0000_s1059" type="#_x0000_t202" style="position:absolute;left:0;text-align:left;margin-left:359.65pt;margin-top:1.65pt;width:88.5pt;height:21.7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B5v0huyAgAAVgUAAA4A&#10;AAAAAAAAAAAAAAAALgIAAGRycy9lMm9Eb2MueG1sUEsBAi0AFAAGAAgAAAAhACBdmUfdAAAACAEA&#10;AA8AAAAAAAAAAAAAAAAADAUAAGRycy9kb3ducmV2LnhtbFBLBQYAAAAABAAEAPMAAAAWBgAAAAA=&#10;" fillcolor="#a5a5a5 [2092]" stroked="f">
                <v:textbox>
                  <w:txbxContent>
                    <w:p w:rsidR="000374CF" w:rsidRDefault="000374CF" w:rsidP="0075052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19BF9836" wp14:editId="663F0F14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503" name="Textové pol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75052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9BF9836" id="Textové pole 503" o:spid="_x0000_s1060" type="#_x0000_t202" style="position:absolute;left:0;text-align:left;margin-left:359.65pt;margin-top:23.4pt;width:88.5pt;height:33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3/ftrLECAABW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0374CF" w:rsidRDefault="000374CF" w:rsidP="0075052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1C326CB3" wp14:editId="5580E139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504" name="Textové pole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75052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Otěrové obložení stěny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C326CB3" id="Textové pole 504" o:spid="_x0000_s1061" type="#_x0000_t202" style="position:absolute;left:0;text-align:left;margin-left:-1.1pt;margin-top:1.65pt;width:354.65pt;height:21.7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CpMc4UsQIAAFY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0374CF" w:rsidRDefault="000374CF" w:rsidP="0075052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Otěrové obložení stěny</w:t>
                      </w:r>
                    </w:p>
                  </w:txbxContent>
                </v:textbox>
              </v:shape>
            </w:pict>
          </mc:Fallback>
        </mc:AlternateContent>
      </w:r>
    </w:p>
    <w:p w:rsidR="0075052A" w:rsidRDefault="00E8304A" w:rsidP="0075052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</w:t>
      </w:r>
      <w:r w:rsidR="0075052A">
        <w:rPr>
          <w:color w:val="000000" w:themeColor="text1"/>
        </w:rPr>
        <w:t xml:space="preserve">  </w:t>
      </w:r>
      <w:r w:rsidR="0075052A">
        <w:rPr>
          <w:b/>
          <w:color w:val="000000" w:themeColor="text1"/>
        </w:rPr>
        <w:t xml:space="preserve">š.6000 hl.36 v.1100mm                                                      POČET KS   </w:t>
      </w:r>
      <w:r w:rsidR="0075052A">
        <w:rPr>
          <w:b/>
          <w:color w:val="000000" w:themeColor="text1"/>
          <w:sz w:val="36"/>
          <w:szCs w:val="36"/>
        </w:rPr>
        <w:t>1</w:t>
      </w:r>
    </w:p>
    <w:p w:rsidR="0075052A" w:rsidRDefault="0075052A" w:rsidP="0075052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75052A" w:rsidRDefault="0075052A" w:rsidP="0075052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Obložení musí být vyrobeno z laminátové dřevotřísky v dekoru šedá 112 v kombinaci </w:t>
      </w:r>
      <w:proofErr w:type="spellStart"/>
      <w:r>
        <w:rPr>
          <w:color w:val="000000" w:themeColor="text1"/>
        </w:rPr>
        <w:t>vlisů</w:t>
      </w:r>
      <w:proofErr w:type="spellEnd"/>
      <w:r>
        <w:rPr>
          <w:color w:val="000000" w:themeColor="text1"/>
        </w:rPr>
        <w:t xml:space="preserve"> s modrou a  oranžovou(pásy š 200 mm s ABS hranami) tl.18 mm ABS 2 mm na všech hranách mimo středové spoje s AL „</w:t>
      </w:r>
      <w:proofErr w:type="spellStart"/>
      <w:r>
        <w:rPr>
          <w:color w:val="000000" w:themeColor="text1"/>
        </w:rPr>
        <w:t>T“profilem.Obložení</w:t>
      </w:r>
      <w:proofErr w:type="spellEnd"/>
      <w:r>
        <w:rPr>
          <w:color w:val="000000" w:themeColor="text1"/>
        </w:rPr>
        <w:t xml:space="preserve"> bude mít svislé podkladové desky š 100mm.Celé obložení u podlahy bude zalištováno</w:t>
      </w:r>
      <w:r w:rsidR="003002ED">
        <w:rPr>
          <w:szCs w:val="20"/>
        </w:rPr>
        <w:t xml:space="preserve"> z materiálu - homogenního tvrdého PVC  tl.8 mm v</w:t>
      </w:r>
      <w:r w:rsidR="00E8304A">
        <w:rPr>
          <w:szCs w:val="20"/>
        </w:rPr>
        <w:t>ykazujícího dobrou voděodolnost</w:t>
      </w:r>
      <w:r w:rsidR="003002ED">
        <w:rPr>
          <w:szCs w:val="20"/>
        </w:rPr>
        <w:t xml:space="preserve">, vysokou pevnost, tuhost a tvrdost s vnějším </w:t>
      </w:r>
      <w:proofErr w:type="spellStart"/>
      <w:r w:rsidR="003002ED">
        <w:rPr>
          <w:szCs w:val="20"/>
        </w:rPr>
        <w:t>rádiusem</w:t>
      </w:r>
      <w:proofErr w:type="spellEnd"/>
      <w:r w:rsidR="003002ED">
        <w:rPr>
          <w:szCs w:val="20"/>
        </w:rPr>
        <w:t xml:space="preserve"> 3mm.</w:t>
      </w:r>
    </w:p>
    <w:p w:rsidR="0075052A" w:rsidRDefault="0075052A" w:rsidP="0075052A">
      <w:pPr>
        <w:jc w:val="center"/>
        <w:outlineLvl w:val="0"/>
        <w:rPr>
          <w:b/>
          <w:sz w:val="16"/>
          <w:szCs w:val="16"/>
        </w:rPr>
      </w:pPr>
    </w:p>
    <w:p w:rsidR="0075052A" w:rsidRDefault="0075052A" w:rsidP="0075052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0FD6BCC5" wp14:editId="3C14809F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900" name="Textové pole 19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75052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FD6BCC5" id="Textové pole 1900" o:spid="_x0000_s1062" type="#_x0000_t202" style="position:absolute;left:0;text-align:left;margin-left:359.65pt;margin-top:1.65pt;width:88.5pt;height:21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9kUbcrECAABY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0374CF" w:rsidRDefault="000374CF" w:rsidP="0075052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7997304C" wp14:editId="3824B9F6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901" name="Textové pole 19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75052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997304C" id="Textové pole 1901" o:spid="_x0000_s1063" type="#_x0000_t202" style="position:absolute;left:0;text-align:left;margin-left:359.65pt;margin-top:23.4pt;width:88.5pt;height:33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Y9EsQIAAFgFAAAOAAAAZHJzL2Uyb0RvYy54bWysVFuO2yAU/a/UPSD+M37UedgaZzSPpqo0&#10;fUgzXQC2sY2KgQKJPa26oK6jG+sFkkz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pUWPRLECAABY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0374CF" w:rsidRDefault="000374CF" w:rsidP="0075052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3FEF100" wp14:editId="167076A7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902" name="Textové pole 19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75052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Textilní nástěnka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3FEF100" id="Textové pole 1902" o:spid="_x0000_s1064" type="#_x0000_t202" style="position:absolute;left:0;text-align:left;margin-left:-1.1pt;margin-top:1.65pt;width:354.65pt;height:21.7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ClYp0CzAgAAWAUAAA4A&#10;AAAAAAAAAAAAAAAALgIAAGRycy9lMm9Eb2MueG1sUEsBAi0AFAAGAAgAAAAhADw/MSTcAAAABwEA&#10;AA8AAAAAAAAAAAAAAAAADQUAAGRycy9kb3ducmV2LnhtbFBLBQYAAAAABAAEAPMAAAAWBgAAAAA=&#10;" fillcolor="#a5a5a5 [2092]" stroked="f">
                <v:textbox>
                  <w:txbxContent>
                    <w:p w:rsidR="000374CF" w:rsidRDefault="000374CF" w:rsidP="0075052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Textilní nástěnka   </w:t>
                      </w:r>
                    </w:p>
                  </w:txbxContent>
                </v:textbox>
              </v:shape>
            </w:pict>
          </mc:Fallback>
        </mc:AlternateContent>
      </w:r>
    </w:p>
    <w:p w:rsidR="0075052A" w:rsidRDefault="0075052A" w:rsidP="0075052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Rozměr:   </w:t>
      </w:r>
      <w:r w:rsidR="00645B25" w:rsidRPr="00B077B1">
        <w:rPr>
          <w:b/>
          <w:color w:val="000000" w:themeColor="text1"/>
        </w:rPr>
        <w:t>cca</w:t>
      </w:r>
      <w:r>
        <w:rPr>
          <w:color w:val="000000" w:themeColor="text1"/>
        </w:rPr>
        <w:t xml:space="preserve"> </w:t>
      </w:r>
      <w:r>
        <w:rPr>
          <w:b/>
          <w:color w:val="000000" w:themeColor="text1"/>
        </w:rPr>
        <w:t>š.1850 hl.22/v1000mm</w:t>
      </w:r>
      <w:r>
        <w:rPr>
          <w:color w:val="000000" w:themeColor="text1"/>
        </w:rPr>
        <w:t xml:space="preserve">                                              </w:t>
      </w:r>
      <w:r>
        <w:rPr>
          <w:b/>
          <w:color w:val="000000" w:themeColor="text1"/>
        </w:rPr>
        <w:t xml:space="preserve"> POČET KS   </w:t>
      </w:r>
      <w:r>
        <w:rPr>
          <w:b/>
          <w:color w:val="000000" w:themeColor="text1"/>
          <w:sz w:val="36"/>
          <w:szCs w:val="36"/>
        </w:rPr>
        <w:t>3</w:t>
      </w:r>
    </w:p>
    <w:p w:rsidR="0075052A" w:rsidRDefault="0075052A" w:rsidP="0075052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75052A" w:rsidRPr="0075052A" w:rsidRDefault="0075052A" w:rsidP="0075052A">
      <w:pPr>
        <w:spacing w:line="240" w:lineRule="auto"/>
        <w:outlineLvl w:val="0"/>
        <w:rPr>
          <w:color w:val="000000" w:themeColor="text1"/>
        </w:rPr>
      </w:pPr>
      <w:r w:rsidRPr="0075052A">
        <w:rPr>
          <w:color w:val="000000" w:themeColor="text1"/>
        </w:rPr>
        <w:t xml:space="preserve">Nástěnka v modré kobercové  textilii ,AL rámek eloxovaný ,plastové </w:t>
      </w:r>
      <w:proofErr w:type="spellStart"/>
      <w:r w:rsidRPr="0075052A">
        <w:rPr>
          <w:color w:val="000000" w:themeColor="text1"/>
        </w:rPr>
        <w:t>rohy.Vnitřní</w:t>
      </w:r>
      <w:proofErr w:type="spellEnd"/>
      <w:r w:rsidRPr="0075052A">
        <w:rPr>
          <w:color w:val="000000" w:themeColor="text1"/>
        </w:rPr>
        <w:t xml:space="preserve"> 4 ks kotvících rohů včetně kotvícího spojovacího kování.</w:t>
      </w:r>
    </w:p>
    <w:p w:rsidR="003002ED" w:rsidRDefault="003002ED" w:rsidP="003002E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15691B55" wp14:editId="7C4A4DD0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505" name="Textové pol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002E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14</w:t>
                            </w:r>
                          </w:p>
                          <w:p w:rsidR="000374CF" w:rsidRDefault="000374CF" w:rsidP="003002E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5691B55" id="Textové pole 505" o:spid="_x0000_s1065" type="#_x0000_t202" style="position:absolute;margin-left:361.1pt;margin-top:49.5pt;width:88.5pt;height:33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" fillcolor="#a5a5a5 [2092]" stroked="f">
                <v:textbox>
                  <w:txbxContent>
                    <w:p w:rsidR="000374CF" w:rsidRDefault="000374CF" w:rsidP="003002ED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14</w:t>
                      </w:r>
                    </w:p>
                    <w:p w:rsidR="000374CF" w:rsidRDefault="000374CF" w:rsidP="003002ED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49981EC5" wp14:editId="6BE14F4B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506" name="Textové pol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9981EC5" id="Textové pole 506" o:spid="_x0000_s1066" type="#_x0000_t202" style="position:absolute;margin-left:361.1pt;margin-top:25.8pt;width:88.5pt;height:21.7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" fillcolor="#a5a5a5 [2092]" stroked="f">
                <v:textbox>
                  <w:txbxContent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3DABE762" wp14:editId="06D86D40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507" name="Textové pole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ELEKTROINSTALACE NA NÁBYTEK</w:t>
                            </w:r>
                          </w:p>
                          <w:p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DABE762" id="Textové pole 507" o:spid="_x0000_s1067" type="#_x0000_t202" style="position:absolute;margin-left:-1.1pt;margin-top:25.8pt;width:354.65pt;height:21.7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GVgsgIAAFY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" fillcolor="#a5a5a5 [2092]" stroked="f">
                <v:textbox>
                  <w:txbxContent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ELEKTROINSTALACE NA NÁBYTEK</w:t>
                      </w:r>
                    </w:p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002ED" w:rsidRDefault="003002ED" w:rsidP="003002ED">
      <w:pPr>
        <w:spacing w:line="240" w:lineRule="auto"/>
      </w:pPr>
    </w:p>
    <w:p w:rsidR="003002ED" w:rsidRDefault="003002ED" w:rsidP="003002E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:rsidR="003002ED" w:rsidRPr="00C97251" w:rsidRDefault="003002ED" w:rsidP="003002ED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 w:rsidRPr="00C97251">
        <w:rPr>
          <w:noProof/>
          <w:color w:val="000000" w:themeColor="text1"/>
        </w:rPr>
        <w:t>popis:</w:t>
      </w:r>
    </w:p>
    <w:p w:rsidR="0078462D" w:rsidRDefault="0078462D" w:rsidP="003002ED">
      <w:pPr>
        <w:spacing w:line="240" w:lineRule="auto"/>
        <w:outlineLvl w:val="0"/>
      </w:pPr>
      <w:r>
        <w:rPr>
          <w:noProof/>
          <w:color w:val="000000" w:themeColor="text1"/>
        </w:rPr>
        <w:t>Součástí položky je dodávka a montáž rovaděče RUČ – viz. schéma</w:t>
      </w:r>
      <w:r w:rsidR="00625333">
        <w:rPr>
          <w:noProof/>
          <w:color w:val="000000" w:themeColor="text1"/>
        </w:rPr>
        <w:t xml:space="preserve"> (obecné schéma, bude upřesněno dle vybavení učebny)</w:t>
      </w:r>
      <w:r>
        <w:rPr>
          <w:noProof/>
          <w:color w:val="000000" w:themeColor="text1"/>
        </w:rPr>
        <w:t xml:space="preserve"> , rozvody elektroinstalace silnoproudých a slaboproudých rozvodů pro jednotlivé stoly a lavice vč. dodávky kabelů, dodávka a montáž zásuvek na nábytku, revizní zpráva. </w:t>
      </w:r>
    </w:p>
    <w:p w:rsidR="003002ED" w:rsidRDefault="003002ED" w:rsidP="003002E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37E3F124" wp14:editId="3EA6B118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508" name="Textové pol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002E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15</w:t>
                            </w:r>
                          </w:p>
                          <w:p w:rsidR="000374CF" w:rsidRDefault="000374CF" w:rsidP="003002E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7E3F124" id="Textové pole 508" o:spid="_x0000_s1068" type="#_x0000_t202" style="position:absolute;margin-left:361.1pt;margin-top:49.5pt;width:88.5pt;height:33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" fillcolor="#a5a5a5 [2092]" stroked="f">
                <v:textbox>
                  <w:txbxContent>
                    <w:p w:rsidR="000374CF" w:rsidRDefault="000374CF" w:rsidP="003002ED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15</w:t>
                      </w:r>
                    </w:p>
                    <w:p w:rsidR="000374CF" w:rsidRDefault="000374CF" w:rsidP="003002ED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1BE4B658" wp14:editId="30341288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509" name="Textové pol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BE4B658" id="Textové pole 509" o:spid="_x0000_s1069" type="#_x0000_t202" style="position:absolute;margin-left:361.1pt;margin-top:25.8pt;width:88.5pt;height:21.7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" fillcolor="#a5a5a5 [2092]" stroked="f">
                <v:textbox>
                  <w:txbxContent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58B7A699" wp14:editId="187F2875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510" name="Textové pol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VODOINSTALACE NA NÁBYTEK</w:t>
                            </w:r>
                          </w:p>
                          <w:p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8B7A699" id="Textové pole 510" o:spid="_x0000_s1070" type="#_x0000_t202" style="position:absolute;margin-left:-1.1pt;margin-top:25.8pt;width:354.65pt;height:21.7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" fillcolor="#a5a5a5 [2092]" stroked="f">
                <v:textbox>
                  <w:txbxContent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VODOINSTALACE NA NÁBYTEK</w:t>
                      </w:r>
                    </w:p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002ED" w:rsidRDefault="003002ED" w:rsidP="003002ED">
      <w:pPr>
        <w:spacing w:line="240" w:lineRule="auto"/>
      </w:pPr>
    </w:p>
    <w:p w:rsidR="003002ED" w:rsidRDefault="003002ED" w:rsidP="003002E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:rsidR="003002ED" w:rsidRPr="00EB6C18" w:rsidRDefault="003002ED" w:rsidP="003002ED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 w:rsidRPr="00EB6C18">
        <w:rPr>
          <w:noProof/>
          <w:color w:val="000000" w:themeColor="text1"/>
        </w:rPr>
        <w:t>popis:</w:t>
      </w:r>
    </w:p>
    <w:p w:rsidR="003002ED" w:rsidRDefault="003002ED" w:rsidP="003002ED">
      <w:pPr>
        <w:spacing w:line="240" w:lineRule="auto"/>
        <w:outlineLvl w:val="0"/>
      </w:pPr>
      <w:r w:rsidRPr="00EB6C18">
        <w:rPr>
          <w:noProof/>
          <w:color w:val="000000" w:themeColor="text1"/>
        </w:rPr>
        <w:t>Kompletní vodoinstalace na nábytek   s dopojením na připravená média</w:t>
      </w:r>
    </w:p>
    <w:p w:rsidR="003002ED" w:rsidRDefault="003002ED" w:rsidP="003002ED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</w:p>
    <w:p w:rsidR="003002ED" w:rsidRDefault="003002ED" w:rsidP="003002E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613FC10E" wp14:editId="65DE2AE6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511" name="Textové pole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002E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16</w:t>
                            </w:r>
                          </w:p>
                          <w:p w:rsidR="000374CF" w:rsidRDefault="000374CF" w:rsidP="003002E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13FC10E" id="Textové pole 511" o:spid="_x0000_s1071" type="#_x0000_t202" style="position:absolute;margin-left:361.1pt;margin-top:49.5pt;width:88.5pt;height:33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" fillcolor="#a5a5a5 [2092]" stroked="f">
                <v:textbox>
                  <w:txbxContent>
                    <w:p w:rsidR="000374CF" w:rsidRDefault="000374CF" w:rsidP="003002ED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16</w:t>
                      </w:r>
                    </w:p>
                    <w:p w:rsidR="000374CF" w:rsidRDefault="000374CF" w:rsidP="003002ED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17209A37" wp14:editId="58C8EF98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1856" name="Textové pole 18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7209A37" id="Textové pole 1856" o:spid="_x0000_s1072" type="#_x0000_t202" style="position:absolute;margin-left:361.1pt;margin-top:25.8pt;width:88.5pt;height:21.7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" fillcolor="#a5a5a5 [2092]" stroked="f">
                <v:textbox>
                  <w:txbxContent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2F9C7C3A" wp14:editId="21568707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1857" name="Textové pole 18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Vynáška a montáž </w:t>
                            </w:r>
                          </w:p>
                          <w:p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F9C7C3A" id="Textové pole 1857" o:spid="_x0000_s1073" type="#_x0000_t202" style="position:absolute;margin-left:-1.1pt;margin-top:25.8pt;width:354.65pt;height:21.7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F1RswIAAFg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" fillcolor="#a5a5a5 [2092]" stroked="f">
                <v:textbox>
                  <w:txbxContent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Vynáška a montáž </w:t>
                      </w:r>
                    </w:p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002ED" w:rsidRDefault="003002ED" w:rsidP="003002ED">
      <w:pPr>
        <w:spacing w:line="240" w:lineRule="auto"/>
      </w:pPr>
    </w:p>
    <w:p w:rsidR="003002ED" w:rsidRDefault="003002ED" w:rsidP="003002E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:rsidR="003002ED" w:rsidRDefault="003002ED" w:rsidP="003002ED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3002ED" w:rsidRDefault="003002ED" w:rsidP="003002ED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  <w:r>
        <w:rPr>
          <w:noProof/>
          <w:color w:val="000000" w:themeColor="text1"/>
        </w:rPr>
        <w:t xml:space="preserve">Odborná vynáška a montáž nábytku  specializovanými pracovníky. </w:t>
      </w:r>
    </w:p>
    <w:p w:rsidR="003002ED" w:rsidRDefault="003002ED" w:rsidP="003002E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0F86D5BD" wp14:editId="42C25DFF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1858" name="Textové pole 18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002E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17</w:t>
                            </w:r>
                          </w:p>
                          <w:p w:rsidR="000374CF" w:rsidRDefault="000374CF" w:rsidP="003002ED">
                            <w:pPr>
                              <w:rPr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F86D5BD" id="Textové pole 1858" o:spid="_x0000_s1074" type="#_x0000_t202" style="position:absolute;margin-left:361.1pt;margin-top:49.5pt;width:88.5pt;height:33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" fillcolor="#a5a5a5 [2092]" stroked="f">
                <v:textbox>
                  <w:txbxContent>
                    <w:p w:rsidR="000374CF" w:rsidRDefault="000374CF" w:rsidP="003002ED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17</w:t>
                      </w:r>
                    </w:p>
                    <w:p w:rsidR="000374CF" w:rsidRDefault="000374CF" w:rsidP="003002ED">
                      <w:pPr>
                        <w:rPr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359CCB2A" wp14:editId="5B2AE7B1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1859" name="Textové pole 18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59CCB2A" id="Textové pole 1859" o:spid="_x0000_s1075" type="#_x0000_t202" style="position:absolute;margin-left:361.1pt;margin-top:25.8pt;width:88.5pt;height:21.7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" fillcolor="#a5a5a5 [2092]" stroked="f">
                <v:textbox>
                  <w:txbxContent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18075E8D" wp14:editId="6DC2F441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1860" name="Textové pole 18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Doprava nábytku a montážních pracovníků</w:t>
                            </w:r>
                          </w:p>
                          <w:p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8075E8D" id="Textové pole 1860" o:spid="_x0000_s1076" type="#_x0000_t202" style="position:absolute;margin-left:-1.1pt;margin-top:25.8pt;width:354.65pt;height:21.7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NbfsgIAAFg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" fillcolor="#a5a5a5 [2092]" stroked="f">
                <v:textbox>
                  <w:txbxContent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Doprava nábytku a montážních pracovníků</w:t>
                      </w:r>
                    </w:p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002ED" w:rsidRDefault="003002ED" w:rsidP="003002ED">
      <w:pPr>
        <w:spacing w:line="240" w:lineRule="auto"/>
      </w:pPr>
    </w:p>
    <w:p w:rsidR="003002ED" w:rsidRDefault="003002ED" w:rsidP="003002E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                                                      </w:t>
      </w:r>
      <w:r>
        <w:rPr>
          <w:b/>
          <w:color w:val="000000" w:themeColor="text1"/>
        </w:rPr>
        <w:t xml:space="preserve">SOUBOR    </w:t>
      </w:r>
      <w:r>
        <w:rPr>
          <w:b/>
          <w:color w:val="000000" w:themeColor="text1"/>
          <w:sz w:val="36"/>
          <w:szCs w:val="36"/>
        </w:rPr>
        <w:t>1</w:t>
      </w:r>
    </w:p>
    <w:p w:rsidR="003002ED" w:rsidRDefault="003002ED" w:rsidP="003002ED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3002ED" w:rsidRDefault="003002ED" w:rsidP="003002ED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Doprava nábytku a   montážních pracovníků.</w:t>
      </w:r>
    </w:p>
    <w:p w:rsidR="003002ED" w:rsidRDefault="003002ED" w:rsidP="003002ED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</w:p>
    <w:p w:rsidR="003002ED" w:rsidRDefault="003002ED" w:rsidP="003002E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6B2141D2" wp14:editId="75E6F7D1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1861" name="Textové pole 18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002E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18</w:t>
                            </w:r>
                          </w:p>
                          <w:p w:rsidR="000374CF" w:rsidRDefault="000374CF" w:rsidP="003002E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B2141D2" id="Textové pole 1861" o:spid="_x0000_s1077" type="#_x0000_t202" style="position:absolute;margin-left:361.1pt;margin-top:49.5pt;width:88.5pt;height:33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" fillcolor="#a5a5a5 [2092]" stroked="f">
                <v:textbox>
                  <w:txbxContent>
                    <w:p w:rsidR="000374CF" w:rsidRDefault="000374CF" w:rsidP="003002ED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18</w:t>
                      </w:r>
                    </w:p>
                    <w:p w:rsidR="000374CF" w:rsidRDefault="000374CF" w:rsidP="003002ED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38BE07BC" wp14:editId="6D3B860B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1862" name="Textové pole 18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8BE07BC" id="Textové pole 1862" o:spid="_x0000_s1078" type="#_x0000_t202" style="position:absolute;margin-left:361.1pt;margin-top:25.8pt;width:88.5pt;height:21.7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" fillcolor="#a5a5a5 [2092]" stroked="f">
                <v:textbox>
                  <w:txbxContent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1F925087" wp14:editId="4B2820B0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1863" name="Textové pole 18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Úklid místnosti </w:t>
                            </w:r>
                          </w:p>
                          <w:p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F925087" id="Textové pole 1863" o:spid="_x0000_s1079" type="#_x0000_t202" style="position:absolute;margin-left:-1.1pt;margin-top:25.8pt;width:354.65pt;height:21.7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" fillcolor="#a5a5a5 [2092]" stroked="f">
                <v:textbox>
                  <w:txbxContent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Úklid místnosti </w:t>
                      </w:r>
                    </w:p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002ED" w:rsidRDefault="003002ED" w:rsidP="003002ED">
      <w:pPr>
        <w:spacing w:line="240" w:lineRule="auto"/>
      </w:pPr>
    </w:p>
    <w:p w:rsidR="003002ED" w:rsidRDefault="003002ED" w:rsidP="003002E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:rsidR="003002ED" w:rsidRDefault="003002ED" w:rsidP="003002ED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3002ED" w:rsidRDefault="003002ED" w:rsidP="003002ED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  <w:r>
        <w:rPr>
          <w:noProof/>
          <w:color w:val="000000" w:themeColor="text1"/>
        </w:rPr>
        <w:t>Pracovníci dodavatelské firmy zajistí úklid učebny včetně hrubého a mokrého úklidu místnosti a nábytku.</w:t>
      </w:r>
      <w:r>
        <w:rPr>
          <w:b/>
          <w:color w:val="FFFFFF" w:themeColor="background1"/>
          <w:sz w:val="24"/>
          <w:szCs w:val="24"/>
        </w:rPr>
        <w:t>RNÁ</w:t>
      </w:r>
    </w:p>
    <w:p w:rsidR="003002ED" w:rsidRDefault="003002ED" w:rsidP="003002ED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</w:p>
    <w:p w:rsidR="003002ED" w:rsidRDefault="003002ED" w:rsidP="003002ED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32"/>
          <w:szCs w:val="32"/>
          <w:u w:val="single"/>
        </w:rPr>
        <w:t xml:space="preserve">1.NP </w:t>
      </w:r>
    </w:p>
    <w:p w:rsidR="003002ED" w:rsidRDefault="003002ED" w:rsidP="003002ED">
      <w:pPr>
        <w:spacing w:line="240" w:lineRule="auto"/>
        <w:jc w:val="center"/>
        <w:outlineLvl w:val="0"/>
        <w:rPr>
          <w:color w:val="000000" w:themeColor="text1"/>
        </w:rPr>
      </w:pPr>
      <w:r>
        <w:rPr>
          <w:b/>
          <w:color w:val="000000" w:themeColor="text1"/>
          <w:sz w:val="56"/>
          <w:szCs w:val="56"/>
        </w:rPr>
        <w:t>Kabinet  dílen</w:t>
      </w:r>
    </w:p>
    <w:p w:rsidR="003002ED" w:rsidRDefault="003002ED" w:rsidP="003002ED">
      <w:pPr>
        <w:spacing w:line="240" w:lineRule="auto"/>
        <w:outlineLvl w:val="0"/>
        <w:rPr>
          <w:szCs w:val="20"/>
        </w:rPr>
      </w:pPr>
    </w:p>
    <w:p w:rsidR="003002ED" w:rsidRDefault="003002ED" w:rsidP="003002ED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6F9D22E5" wp14:editId="7A508E5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864" name="Textové pole 18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F9D22E5" id="Textové pole 1864" o:spid="_x0000_s1080" type="#_x0000_t202" style="position:absolute;left:0;text-align:left;margin-left:359.65pt;margin-top:1.65pt;width:88.5pt;height:21.7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E1fPjqyAgAAWAUAAA4A&#10;AAAAAAAAAAAAAAAALgIAAGRycy9lMm9Eb2MueG1sUEsBAi0AFAAGAAgAAAAhACBdmUfdAAAACAEA&#10;AA8AAAAAAAAAAAAAAAAADAUAAGRycy9kb3ducmV2LnhtbFBLBQYAAAAABAAEAPMAAAAWBgAAAAA=&#10;" fillcolor="#a5a5a5 [2092]" stroked="f">
                <v:textbox>
                  <w:txbxContent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7F70C59D" wp14:editId="245A128C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865" name="Textové pole 18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002E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F70C59D" id="Textové pole 1865" o:spid="_x0000_s1081" type="#_x0000_t202" style="position:absolute;left:0;text-align:left;margin-left:359.65pt;margin-top:23.4pt;width:88.5pt;height:33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Hl+qDLECAABY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0374CF" w:rsidRDefault="000374CF" w:rsidP="003002ED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2E8637BD" wp14:editId="6E150DF2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869" name="Textové pole 18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Rohový pracovní stůl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E8637BD" id="Textové pole 1869" o:spid="_x0000_s1082" type="#_x0000_t202" style="position:absolute;left:0;text-align:left;margin-left:-1.1pt;margin-top:1.65pt;width:354.65pt;height:21.7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KtVOQyzAgAAWAUAAA4A&#10;AAAAAAAAAAAAAAAALgIAAGRycy9lMm9Eb2MueG1sUEsBAi0AFAAGAAgAAAAhADw/MSTcAAAABwEA&#10;AA8AAAAAAAAAAAAAAAAADQUAAGRycy9kb3ducmV2LnhtbFBLBQYAAAAABAAEAPMAAAAWBgAAAAA=&#10;" fillcolor="#a5a5a5 [2092]" stroked="f">
                <v:textbox>
                  <w:txbxContent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Rohový pracovní stůl </w:t>
                      </w:r>
                    </w:p>
                  </w:txbxContent>
                </v:textbox>
              </v:shape>
            </w:pict>
          </mc:Fallback>
        </mc:AlternateContent>
      </w:r>
    </w:p>
    <w:p w:rsidR="003002ED" w:rsidRDefault="00645B25" w:rsidP="003002E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 w:rsidR="003002ED">
        <w:rPr>
          <w:color w:val="000000" w:themeColor="text1"/>
        </w:rPr>
        <w:t xml:space="preserve">  </w:t>
      </w:r>
      <w:r w:rsidR="003002ED">
        <w:rPr>
          <w:b/>
          <w:color w:val="000000" w:themeColor="text1"/>
        </w:rPr>
        <w:t xml:space="preserve">š.2000 hl.1100 v.750 mm                                  POČET KS   </w:t>
      </w:r>
      <w:r w:rsidR="003002ED">
        <w:rPr>
          <w:b/>
          <w:color w:val="000000" w:themeColor="text1"/>
          <w:sz w:val="36"/>
          <w:szCs w:val="36"/>
        </w:rPr>
        <w:t>2</w:t>
      </w:r>
    </w:p>
    <w:p w:rsidR="003002ED" w:rsidRDefault="003002ED" w:rsidP="003002E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popis: </w:t>
      </w:r>
    </w:p>
    <w:p w:rsidR="003002ED" w:rsidRDefault="003002ED" w:rsidP="003002E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 pracovní deska musí být vyrobená z </w:t>
      </w:r>
      <w:proofErr w:type="spellStart"/>
      <w:r>
        <w:rPr>
          <w:color w:val="000000" w:themeColor="text1"/>
        </w:rPr>
        <w:t>laminatové</w:t>
      </w:r>
      <w:proofErr w:type="spellEnd"/>
      <w:r>
        <w:rPr>
          <w:color w:val="000000" w:themeColor="text1"/>
        </w:rPr>
        <w:t xml:space="preserve"> dřevotřísky v dekoru buk  je plošně slepená na min tl.36mm. Stolová deska musí mít osazena 2x kabelovou průchodku pr.60 mm a výsuvem na klávesnici na kuličkovém </w:t>
      </w:r>
      <w:proofErr w:type="spellStart"/>
      <w:r>
        <w:rPr>
          <w:color w:val="000000" w:themeColor="text1"/>
        </w:rPr>
        <w:t>pojezdu.Na</w:t>
      </w:r>
      <w:proofErr w:type="spellEnd"/>
      <w:r>
        <w:rPr>
          <w:color w:val="000000" w:themeColor="text1"/>
        </w:rPr>
        <w:t xml:space="preserve"> nohách stolu z lamina o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 18mm rektifikační  rohové plastové návleky černé barvy.</w:t>
      </w:r>
    </w:p>
    <w:p w:rsidR="003002ED" w:rsidRDefault="003002ED" w:rsidP="003002E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Konstrukce stolu bude vyrobena z laminátové dřevotřísky 18 mm buk ,ABS 2 mm na všech hranách.</w:t>
      </w:r>
    </w:p>
    <w:p w:rsidR="003002ED" w:rsidRDefault="003002ED" w:rsidP="003002E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Součásti stolu je  1x  kontejner(noha stolu) se 4-mi ks šuplíků š450/hl550/v714mm  a kováním vyšší třídy s dotahem. Na všech hranách ABS 2 mm. Kontejner musí být vyroben z laminátové dřevotřísky. Kontejner musí mít kovové úchytky s roztečí minimálně 96 mm v </w:t>
      </w:r>
      <w:proofErr w:type="spellStart"/>
      <w:r>
        <w:rPr>
          <w:color w:val="000000" w:themeColor="text1"/>
        </w:rPr>
        <w:t>satin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chromu.Veškeré</w:t>
      </w:r>
      <w:proofErr w:type="spellEnd"/>
      <w:r>
        <w:rPr>
          <w:color w:val="000000" w:themeColor="text1"/>
        </w:rPr>
        <w:t xml:space="preserve"> konstrukční spoje musí být pevně lepené a spojené kolíky, tak aby byla zaručena dlouhodobá pevnost a kvalita produktu. Záda</w:t>
      </w:r>
      <w:r w:rsidR="004E4C84">
        <w:rPr>
          <w:color w:val="000000" w:themeColor="text1"/>
        </w:rPr>
        <w:t xml:space="preserve"> kontejneru budou z MDF  tl.3,2</w:t>
      </w:r>
      <w:r>
        <w:rPr>
          <w:color w:val="000000" w:themeColor="text1"/>
        </w:rPr>
        <w:t xml:space="preserve"> mm.</w:t>
      </w:r>
    </w:p>
    <w:p w:rsidR="004E4C84" w:rsidRDefault="004E4C84" w:rsidP="004E4C84">
      <w:pPr>
        <w:spacing w:line="240" w:lineRule="auto"/>
        <w:outlineLvl w:val="0"/>
        <w:rPr>
          <w:color w:val="000000" w:themeColor="text1"/>
        </w:rPr>
      </w:pPr>
    </w:p>
    <w:p w:rsidR="00E8304A" w:rsidRPr="004E4C84" w:rsidRDefault="00E8304A" w:rsidP="004E4C84">
      <w:pPr>
        <w:spacing w:line="240" w:lineRule="auto"/>
        <w:outlineLvl w:val="0"/>
        <w:rPr>
          <w:color w:val="000000" w:themeColor="text1"/>
        </w:rPr>
      </w:pPr>
    </w:p>
    <w:p w:rsidR="004E4C84" w:rsidRDefault="004E4C84" w:rsidP="004E4C84">
      <w:pPr>
        <w:spacing w:line="240" w:lineRule="auto"/>
        <w:outlineLvl w:val="0"/>
        <w:rPr>
          <w:szCs w:val="20"/>
        </w:rPr>
      </w:pPr>
    </w:p>
    <w:p w:rsidR="004E4C84" w:rsidRDefault="004E4C84" w:rsidP="004E4C84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65BAC84E" wp14:editId="49A347E7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870" name="Textové pole 18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4E4C84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5BAC84E" id="Textové pole 1870" o:spid="_x0000_s1083" type="#_x0000_t202" style="position:absolute;left:0;text-align:left;margin-left:359.65pt;margin-top:1.65pt;width:88.5pt;height:21.7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AeZk3myAgAAWAUAAA4A&#10;AAAAAAAAAAAAAAAALgIAAGRycy9lMm9Eb2MueG1sUEsBAi0AFAAGAAgAAAAhACBdmUfdAAAACAEA&#10;AA8AAAAAAAAAAAAAAAAADAUAAGRycy9kb3ducmV2LnhtbFBLBQYAAAAABAAEAPMAAAAWBgAAAAA=&#10;" fillcolor="#a5a5a5 [2092]" stroked="f">
                <v:textbox>
                  <w:txbxContent>
                    <w:p w:rsidR="000374CF" w:rsidRDefault="000374CF" w:rsidP="004E4C84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180A5485" wp14:editId="5F591F7F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871" name="Textové pole 18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4E4C84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80A5485" id="Textové pole 1871" o:spid="_x0000_s1084" type="#_x0000_t202" style="position:absolute;left:0;text-align:left;margin-left:359.65pt;margin-top:23.4pt;width:88.5pt;height:33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" fillcolor="#a5a5a5 [2092]" stroked="f">
                <v:textbox>
                  <w:txbxContent>
                    <w:p w:rsidR="000374CF" w:rsidRDefault="000374CF" w:rsidP="004E4C84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791A3947" wp14:editId="7E14597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872" name="Textové pole 18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4E4C84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Přídavný pracovní stůl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91A3947" id="Textové pole 1872" o:spid="_x0000_s1085" type="#_x0000_t202" style="position:absolute;left:0;text-align:left;margin-left:-1.1pt;margin-top:1.65pt;width:354.65pt;height:21.7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C9LswIAAFg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NiEL0uzAgAAWAUAAA4A&#10;AAAAAAAAAAAAAAAALgIAAGRycy9lMm9Eb2MueG1sUEsBAi0AFAAGAAgAAAAhADw/MSTcAAAABwEA&#10;AA8AAAAAAAAAAAAAAAAADQUAAGRycy9kb3ducmV2LnhtbFBLBQYAAAAABAAEAPMAAAAWBgAAAAA=&#10;" fillcolor="#a5a5a5 [2092]" stroked="f">
                <v:textbox>
                  <w:txbxContent>
                    <w:p w:rsidR="000374CF" w:rsidRDefault="000374CF" w:rsidP="004E4C84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Přídavný pracovní stůl </w:t>
                      </w:r>
                    </w:p>
                  </w:txbxContent>
                </v:textbox>
              </v:shape>
            </w:pict>
          </mc:Fallback>
        </mc:AlternateContent>
      </w:r>
    </w:p>
    <w:p w:rsidR="004E4C84" w:rsidRDefault="00645B25" w:rsidP="004E4C84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 w:rsidR="004E4C84">
        <w:rPr>
          <w:color w:val="000000" w:themeColor="text1"/>
        </w:rPr>
        <w:t xml:space="preserve">  </w:t>
      </w:r>
      <w:r w:rsidR="004E4C84">
        <w:rPr>
          <w:b/>
          <w:color w:val="000000" w:themeColor="text1"/>
        </w:rPr>
        <w:t xml:space="preserve">š.1450 hl.600 v.750 mm                                  POČET KS   </w:t>
      </w:r>
      <w:r w:rsidR="004E4C84">
        <w:rPr>
          <w:b/>
          <w:color w:val="000000" w:themeColor="text1"/>
          <w:sz w:val="36"/>
          <w:szCs w:val="36"/>
        </w:rPr>
        <w:t>2</w:t>
      </w:r>
    </w:p>
    <w:p w:rsidR="004E4C84" w:rsidRDefault="004E4C84" w:rsidP="004E4C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popis: </w:t>
      </w:r>
    </w:p>
    <w:p w:rsidR="004E4C84" w:rsidRDefault="004E4C84" w:rsidP="004E4C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 pracovní deska musí být vyrobená z </w:t>
      </w:r>
      <w:proofErr w:type="spellStart"/>
      <w:r>
        <w:rPr>
          <w:color w:val="000000" w:themeColor="text1"/>
        </w:rPr>
        <w:t>laminatové</w:t>
      </w:r>
      <w:proofErr w:type="spellEnd"/>
      <w:r>
        <w:rPr>
          <w:color w:val="000000" w:themeColor="text1"/>
        </w:rPr>
        <w:t xml:space="preserve"> dřevotřísky v dekoru buk  je plošně slepená na min tl.36mm.Na nohách stolu z lamina o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 xml:space="preserve">. 18mm rektifikační  rohové plastové návleky černé </w:t>
      </w:r>
      <w:proofErr w:type="spellStart"/>
      <w:r>
        <w:rPr>
          <w:color w:val="000000" w:themeColor="text1"/>
        </w:rPr>
        <w:t>barvy.Konstrukce</w:t>
      </w:r>
      <w:proofErr w:type="spellEnd"/>
      <w:r>
        <w:rPr>
          <w:color w:val="000000" w:themeColor="text1"/>
        </w:rPr>
        <w:t xml:space="preserve"> stolu bude vyrobena z laminátové dřevotřísky 18 mm buk ,ABS 2 mm na všech hranách.</w:t>
      </w:r>
    </w:p>
    <w:p w:rsidR="004E4C84" w:rsidRDefault="004E4C84" w:rsidP="004E4C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Veškeré konstrukční spoje musí být pevně lepené a spojené kolíky, tak aby byla zaručena dlouhodobá pevnost a kvalita produktu. </w:t>
      </w:r>
    </w:p>
    <w:p w:rsidR="004E4C84" w:rsidRDefault="004E4C84" w:rsidP="004E4C84">
      <w:pPr>
        <w:spacing w:line="240" w:lineRule="auto"/>
        <w:outlineLvl w:val="0"/>
        <w:rPr>
          <w:color w:val="000000" w:themeColor="text1"/>
        </w:rPr>
      </w:pPr>
    </w:p>
    <w:p w:rsidR="004E4C84" w:rsidRDefault="004E4C84" w:rsidP="004E4C84">
      <w:pPr>
        <w:outlineLvl w:val="0"/>
        <w:rPr>
          <w:b/>
          <w:sz w:val="16"/>
          <w:szCs w:val="16"/>
        </w:rPr>
      </w:pPr>
    </w:p>
    <w:p w:rsidR="004E4C84" w:rsidRDefault="004E4C84" w:rsidP="004E4C84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75E84242" wp14:editId="6A42E00D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873" name="Textové pole 18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4E4C84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5E84242" id="Textové pole 1873" o:spid="_x0000_s1086" type="#_x0000_t202" style="position:absolute;left:0;text-align:left;margin-left:359.65pt;margin-top:1.65pt;width:88.5pt;height:21.7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OlvJVyyAgAAWAUAAA4A&#10;AAAAAAAAAAAAAAAALgIAAGRycy9lMm9Eb2MueG1sUEsBAi0AFAAGAAgAAAAhACBdmUfdAAAACAEA&#10;AA8AAAAAAAAAAAAAAAAADAUAAGRycy9kb3ducmV2LnhtbFBLBQYAAAAABAAEAPMAAAAWBgAAAAA=&#10;" fillcolor="#a5a5a5 [2092]" stroked="f">
                <v:textbox>
                  <w:txbxContent>
                    <w:p w:rsidR="000374CF" w:rsidRDefault="000374CF" w:rsidP="004E4C84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229A3927" wp14:editId="118F4C43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874" name="Textové pole 18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4E4C84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29A3927" id="Textové pole 1874" o:spid="_x0000_s1087" type="#_x0000_t202" style="position:absolute;left:0;text-align:left;margin-left:359.65pt;margin-top:23.4pt;width:88.5pt;height:33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hC1sAIAAFgFAAAOAAAAZHJzL2Uyb0RvYy54bWysVFuO2yAU/a/UPSD+M37UedgaZzSPpqo0&#10;fUgzXQC2sY2KgQKJPa26oK6jG+sFkkz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B2vhC1sAIAAFg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0374CF" w:rsidRDefault="000374CF" w:rsidP="004E4C84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416D5791" wp14:editId="1AC53C7B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875" name="Textové pole 18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4E4C84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šatní skříň s dveřmi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16D5791" id="Textové pole 1875" o:spid="_x0000_s1088" type="#_x0000_t202" style="position:absolute;left:0;text-align:left;margin-left:-1.1pt;margin-top:1.65pt;width:354.65pt;height:21.7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v70swIAAFg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Li2/vSzAgAAWAUAAA4A&#10;AAAAAAAAAAAAAAAALgIAAGRycy9lMm9Eb2MueG1sUEsBAi0AFAAGAAgAAAAhADw/MSTcAAAABwEA&#10;AA8AAAAAAAAAAAAAAAAADQUAAGRycy9kb3ducmV2LnhtbFBLBQYAAAAABAAEAPMAAAAWBgAAAAA=&#10;" fillcolor="#a5a5a5 [2092]" stroked="f">
                <v:textbox>
                  <w:txbxContent>
                    <w:p w:rsidR="000374CF" w:rsidRDefault="000374CF" w:rsidP="004E4C84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šatní skříň s dveřmi</w:t>
                      </w:r>
                    </w:p>
                  </w:txbxContent>
                </v:textbox>
              </v:shape>
            </w:pict>
          </mc:Fallback>
        </mc:AlternateContent>
      </w:r>
    </w:p>
    <w:p w:rsidR="004E4C84" w:rsidRDefault="004E4C84" w:rsidP="004E4C84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š.950 hl.600 v.2100mm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4E4C84" w:rsidRDefault="004E4C84" w:rsidP="004E4C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4E4C84" w:rsidRDefault="004E4C84" w:rsidP="004E4C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v dekoru buk tl.18 mm ABS 2 mm na všech </w:t>
      </w:r>
      <w:proofErr w:type="spellStart"/>
      <w:r>
        <w:rPr>
          <w:color w:val="000000" w:themeColor="text1"/>
        </w:rPr>
        <w:t>hranách.Skříň</w:t>
      </w:r>
      <w:proofErr w:type="spellEnd"/>
      <w:r>
        <w:rPr>
          <w:color w:val="000000" w:themeColor="text1"/>
        </w:rPr>
        <w:t xml:space="preserve"> bude mít 2x dvířka se 2 –mi policemi  stavitelnými  policemi a výsuvným držákem na ramínka  .</w:t>
      </w:r>
    </w:p>
    <w:p w:rsidR="004E4C84" w:rsidRDefault="004E4C84" w:rsidP="004E4C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Dvířka na NK pantech s tlumením vyšší třídy kvality.  Ve skříni  nastavitelné police s roztečí 32mm a na podpěrkách 5/5 mm. Skříňka musí mít kovové úchytky s roztečí minimálně 96 mm  . Skříňka je osazena na plastových rektifikačních nožkách v 40mm a se soklem.</w:t>
      </w:r>
    </w:p>
    <w:p w:rsidR="004E4C84" w:rsidRDefault="004E4C84" w:rsidP="004E4C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</w:t>
      </w:r>
    </w:p>
    <w:p w:rsidR="004E4C84" w:rsidRDefault="004E4C84" w:rsidP="004E4C84">
      <w:pPr>
        <w:spacing w:line="240" w:lineRule="auto"/>
        <w:outlineLvl w:val="0"/>
        <w:rPr>
          <w:color w:val="000000" w:themeColor="text1"/>
        </w:rPr>
      </w:pPr>
    </w:p>
    <w:p w:rsidR="006C5309" w:rsidRDefault="006C5309" w:rsidP="004E4C84">
      <w:pPr>
        <w:outlineLvl w:val="0"/>
        <w:rPr>
          <w:b/>
          <w:sz w:val="16"/>
          <w:szCs w:val="16"/>
        </w:rPr>
      </w:pPr>
    </w:p>
    <w:p w:rsidR="006C5309" w:rsidRDefault="006C5309" w:rsidP="004E4C84">
      <w:pPr>
        <w:outlineLvl w:val="0"/>
        <w:rPr>
          <w:b/>
          <w:sz w:val="16"/>
          <w:szCs w:val="16"/>
        </w:rPr>
      </w:pPr>
    </w:p>
    <w:p w:rsidR="004E4C84" w:rsidRDefault="004E4C84" w:rsidP="004E4C84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6ACE6067" wp14:editId="0A553579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876" name="Textové pole 18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4E4C84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ACE6067" id="Textové pole 1876" o:spid="_x0000_s1089" type="#_x0000_t202" style="position:absolute;left:0;text-align:left;margin-left:359.65pt;margin-top:1.65pt;width:88.5pt;height:21.7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" fillcolor="#a5a5a5 [2092]" stroked="f">
                <v:textbox>
                  <w:txbxContent>
                    <w:p w:rsidR="000374CF" w:rsidRDefault="000374CF" w:rsidP="004E4C84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01F125B9" wp14:editId="1B40D79E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877" name="Textové pole 18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4E4C84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1F125B9" id="Textové pole 1877" o:spid="_x0000_s1090" type="#_x0000_t202" style="position:absolute;left:0;text-align:left;margin-left:359.65pt;margin-top:23.4pt;width:88.5pt;height:33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gIzsQIAAFgFAAAOAAAAZHJzL2Uyb0RvYy54bWysVFuO2yAU/a/UPSD+M37UedgaZzSPpqo0&#10;fUgzXQC2sY2KgQKJPa26oK6jG+sFkkz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Mi4CM7ECAABY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0374CF" w:rsidRDefault="000374CF" w:rsidP="004E4C84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219C7EBA" wp14:editId="0BB66424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878" name="Textové pole 18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4E4C84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Nízká skříň s dveřmi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19C7EBA" id="Textové pole 1878" o:spid="_x0000_s1091" type="#_x0000_t202" style="position:absolute;left:0;text-align:left;margin-left:-1.1pt;margin-top:1.65pt;width:354.65pt;height:21.7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GBX2l6zAgAAWAUAAA4A&#10;AAAAAAAAAAAAAAAALgIAAGRycy9lMm9Eb2MueG1sUEsBAi0AFAAGAAgAAAAhADw/MSTcAAAABwEA&#10;AA8AAAAAAAAAAAAAAAAADQUAAGRycy9kb3ducmV2LnhtbFBLBQYAAAAABAAEAPMAAAAWBgAAAAA=&#10;" fillcolor="#a5a5a5 [2092]" stroked="f">
                <v:textbox>
                  <w:txbxContent>
                    <w:p w:rsidR="000374CF" w:rsidRDefault="000374CF" w:rsidP="004E4C84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Nízká skříň s dveřmi</w:t>
                      </w:r>
                    </w:p>
                  </w:txbxContent>
                </v:textbox>
              </v:shape>
            </w:pict>
          </mc:Fallback>
        </mc:AlternateContent>
      </w:r>
    </w:p>
    <w:p w:rsidR="004E4C84" w:rsidRDefault="004E4C84" w:rsidP="004E4C84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š.800 hl.400 v.900mm                                                   POČET KS   </w:t>
      </w:r>
      <w:r>
        <w:rPr>
          <w:b/>
          <w:color w:val="000000" w:themeColor="text1"/>
          <w:sz w:val="36"/>
          <w:szCs w:val="36"/>
        </w:rPr>
        <w:t>7</w:t>
      </w:r>
    </w:p>
    <w:p w:rsidR="004E4C84" w:rsidRDefault="004E4C84" w:rsidP="004E4C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4E4C84" w:rsidRDefault="004E4C84" w:rsidP="004E4C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tl.18 mm  v dekoru buk , ABS 2 mm na všech </w:t>
      </w:r>
      <w:proofErr w:type="spellStart"/>
      <w:r>
        <w:rPr>
          <w:color w:val="000000" w:themeColor="text1"/>
        </w:rPr>
        <w:t>hranách.Skříň</w:t>
      </w:r>
      <w:proofErr w:type="spellEnd"/>
      <w:r>
        <w:rPr>
          <w:color w:val="000000" w:themeColor="text1"/>
        </w:rPr>
        <w:t xml:space="preserve"> bude mít  2x dvířka se 2-mi stavitelnými  policemi .</w:t>
      </w:r>
    </w:p>
    <w:p w:rsidR="004E4C84" w:rsidRDefault="004E4C84" w:rsidP="004E4C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Dvířka na NK pantech s tlumením vyšší třídy kvality .  Ve skříni  nastavitelné police s roztečí 32mm a na podpěrkách 5/5 mm. Skříňka musí mít kovové úchytky s roztečí minimálně 96 mm  . Skříňka je osazena na plastových rektifikačních nožkách v 40mm se </w:t>
      </w:r>
      <w:proofErr w:type="spellStart"/>
      <w:r>
        <w:rPr>
          <w:color w:val="000000" w:themeColor="text1"/>
        </w:rPr>
        <w:t>soklem.Veškeré</w:t>
      </w:r>
      <w:proofErr w:type="spellEnd"/>
      <w:r>
        <w:rPr>
          <w:color w:val="000000" w:themeColor="text1"/>
        </w:rPr>
        <w:t xml:space="preserve"> konstrukční spoje musí být pevně lepené a spojené kolíky, tak aby byla zaručena dlouhodobá pevnost a kvalita produktu. Záda skříňky budou, MDF bílé tl.3,2 mm.</w:t>
      </w:r>
    </w:p>
    <w:p w:rsidR="004E4C84" w:rsidRDefault="004E4C84" w:rsidP="004E4C8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4E4C84" w:rsidRDefault="004E4C84" w:rsidP="004E4C84">
      <w:pPr>
        <w:outlineLvl w:val="0"/>
        <w:rPr>
          <w:b/>
          <w:sz w:val="16"/>
          <w:szCs w:val="16"/>
        </w:rPr>
      </w:pPr>
    </w:p>
    <w:p w:rsidR="004E4C84" w:rsidRDefault="004E4C84" w:rsidP="004E4C84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3F812DDB" wp14:editId="59C903F2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879" name="Textové pole 18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4E4C84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F812DDB" id="Textové pole 1879" o:spid="_x0000_s1092" type="#_x0000_t202" style="position:absolute;left:0;text-align:left;margin-left:359.65pt;margin-top:1.65pt;width:88.5pt;height:21.7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P+2GuCyAgAAWAUAAA4A&#10;AAAAAAAAAAAAAAAALgIAAGRycy9lMm9Eb2MueG1sUEsBAi0AFAAGAAgAAAAhACBdmUfdAAAACAEA&#10;AA8AAAAAAAAAAAAAAAAADAUAAGRycy9kb3ducmV2LnhtbFBLBQYAAAAABAAEAPMAAAAWBgAAAAA=&#10;" fillcolor="#a5a5a5 [2092]" stroked="f">
                <v:textbox>
                  <w:txbxContent>
                    <w:p w:rsidR="000374CF" w:rsidRDefault="000374CF" w:rsidP="004E4C84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0FA94F81" wp14:editId="6D5BD39D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880" name="Textové pole 18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4E4C84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FA94F81" id="Textové pole 1880" o:spid="_x0000_s1093" type="#_x0000_t202" style="position:absolute;left:0;text-align:left;margin-left:359.65pt;margin-top:23.4pt;width:88.5pt;height:33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jULvkbECAABY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0374CF" w:rsidRDefault="000374CF" w:rsidP="004E4C84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76D2205F" wp14:editId="7630E3E7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906" name="Textové pole 19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4E4C84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skříň s dveřmi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6D2205F" id="Textové pole 1906" o:spid="_x0000_s1094" type="#_x0000_t202" style="position:absolute;left:0;text-align:left;margin-left:-1.1pt;margin-top:1.65pt;width:354.65pt;height:21.7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B3GqO2zAgAAWAUAAA4A&#10;AAAAAAAAAAAAAAAALgIAAGRycy9lMm9Eb2MueG1sUEsBAi0AFAAGAAgAAAAhADw/MSTcAAAABwEA&#10;AA8AAAAAAAAAAAAAAAAADQUAAGRycy9kb3ducmV2LnhtbFBLBQYAAAAABAAEAPMAAAAWBgAAAAA=&#10;" fillcolor="#a5a5a5 [2092]" stroked="f">
                <v:textbox>
                  <w:txbxContent>
                    <w:p w:rsidR="000374CF" w:rsidRDefault="000374CF" w:rsidP="004E4C84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skříň s dveřmi</w:t>
                      </w:r>
                    </w:p>
                  </w:txbxContent>
                </v:textbox>
              </v:shape>
            </w:pict>
          </mc:Fallback>
        </mc:AlternateContent>
      </w:r>
    </w:p>
    <w:p w:rsidR="004E4C84" w:rsidRDefault="004E4C84" w:rsidP="004E4C84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</w:t>
      </w:r>
      <w:r>
        <w:rPr>
          <w:b/>
          <w:color w:val="000000" w:themeColor="text1"/>
        </w:rPr>
        <w:t xml:space="preserve">š.800 hl.400 v.2100mm                                                   POČET KS   </w:t>
      </w:r>
      <w:r>
        <w:rPr>
          <w:b/>
          <w:color w:val="000000" w:themeColor="text1"/>
          <w:sz w:val="36"/>
          <w:szCs w:val="36"/>
        </w:rPr>
        <w:t>5</w:t>
      </w:r>
    </w:p>
    <w:p w:rsidR="004E4C84" w:rsidRDefault="004E4C84" w:rsidP="004E4C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4E4C84" w:rsidRDefault="004E4C84" w:rsidP="004E4C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tl.18 mm  v dekoru buk , ABS 2 mm na všech </w:t>
      </w:r>
      <w:proofErr w:type="spellStart"/>
      <w:r>
        <w:rPr>
          <w:color w:val="000000" w:themeColor="text1"/>
        </w:rPr>
        <w:t>hranách.Skříň</w:t>
      </w:r>
      <w:proofErr w:type="spellEnd"/>
      <w:r>
        <w:rPr>
          <w:color w:val="000000" w:themeColor="text1"/>
        </w:rPr>
        <w:t xml:space="preserve"> bude mít  2x dvířka s 5-ti stavitelnými  policemi .</w:t>
      </w:r>
    </w:p>
    <w:p w:rsidR="004E4C84" w:rsidRDefault="004E4C84" w:rsidP="004E4C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Dvířka na NK pantech s tlumením vyšší třídy kvality .  Ve skříni  nastavitelné police s roztečí 32mm a na podpěrkách 5/5 mm. Skříňka musí mít kovové úchytky s roztečí minimálně 96 mm  . Skříňka je osazena na plastových rektifikačních nožkách v 40mm se </w:t>
      </w:r>
      <w:proofErr w:type="spellStart"/>
      <w:r>
        <w:rPr>
          <w:color w:val="000000" w:themeColor="text1"/>
        </w:rPr>
        <w:t>soklem.Veškeré</w:t>
      </w:r>
      <w:proofErr w:type="spellEnd"/>
      <w:r>
        <w:rPr>
          <w:color w:val="000000" w:themeColor="text1"/>
        </w:rPr>
        <w:t xml:space="preserve"> konstrukční spoje musí být pevně lepené a spojené kolíky, tak aby byla zaručena dlouhodobá pevnost a kvalita produktu. Záda skříňky budou, MDF bílé tl.3,2 mm.</w:t>
      </w:r>
    </w:p>
    <w:p w:rsidR="004E4C84" w:rsidRDefault="004E4C84" w:rsidP="004E4C8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4E4C84" w:rsidRDefault="004E4C84" w:rsidP="004E4C84">
      <w:pPr>
        <w:outlineLvl w:val="0"/>
        <w:rPr>
          <w:b/>
          <w:sz w:val="16"/>
          <w:szCs w:val="16"/>
        </w:rPr>
      </w:pPr>
    </w:p>
    <w:p w:rsidR="004E4C84" w:rsidRDefault="004E4C84" w:rsidP="004E4C84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724CCDD7" wp14:editId="0781B189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907" name="Textové pole 19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4E4C84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24CCDD7" id="Textové pole 1907" o:spid="_x0000_s1095" type="#_x0000_t202" style="position:absolute;left:0;text-align:left;margin-left:359.65pt;margin-top:1.65pt;width:88.5pt;height:21.7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IO881GyAgAAWAUAAA4A&#10;AAAAAAAAAAAAAAAALgIAAGRycy9lMm9Eb2MueG1sUEsBAi0AFAAGAAgAAAAhACBdmUfdAAAACAEA&#10;AA8AAAAAAAAAAAAAAAAADAUAAGRycy9kb3ducmV2LnhtbFBLBQYAAAAABAAEAPMAAAAWBgAAAAA=&#10;" fillcolor="#a5a5a5 [2092]" stroked="f">
                <v:textbox>
                  <w:txbxContent>
                    <w:p w:rsidR="000374CF" w:rsidRDefault="000374CF" w:rsidP="004E4C84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15849523" wp14:editId="1A5A145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908" name="Textové pole 1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4E4C84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5849523" id="Textové pole 1908" o:spid="_x0000_s1096" type="#_x0000_t202" style="position:absolute;left:0;text-align:left;margin-left:359.65pt;margin-top:23.4pt;width:88.5pt;height:33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DvbJ6VsAIAAFg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0374CF" w:rsidRDefault="000374CF" w:rsidP="004E4C84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0CCA2E89" wp14:editId="4367FFB5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909" name="Textové pole 19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4E4C84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Odkládací stěna s háčky a zrcadlem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CCA2E89" id="Textové pole 1909" o:spid="_x0000_s1097" type="#_x0000_t202" style="position:absolute;left:0;text-align:left;margin-left:-1.1pt;margin-top:1.65pt;width:354.65pt;height:21.7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+vWsgIAAFg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IP/r1rICAABY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0374CF" w:rsidRDefault="000374CF" w:rsidP="004E4C84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Odkládací stěna s háčky a zrcadlem</w:t>
                      </w:r>
                    </w:p>
                  </w:txbxContent>
                </v:textbox>
              </v:shape>
            </w:pict>
          </mc:Fallback>
        </mc:AlternateContent>
      </w:r>
    </w:p>
    <w:p w:rsidR="004E4C84" w:rsidRDefault="00645B25" w:rsidP="004E4C84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</w:t>
      </w:r>
      <w:r w:rsidRPr="00B077B1">
        <w:rPr>
          <w:b/>
          <w:color w:val="000000" w:themeColor="text1"/>
        </w:rPr>
        <w:t>cca</w:t>
      </w:r>
      <w:r w:rsidR="004E4C84">
        <w:rPr>
          <w:color w:val="000000" w:themeColor="text1"/>
        </w:rPr>
        <w:t xml:space="preserve"> </w:t>
      </w:r>
      <w:r w:rsidR="005C72A8">
        <w:rPr>
          <w:b/>
          <w:color w:val="000000" w:themeColor="text1"/>
        </w:rPr>
        <w:t>š.1000 hl.18</w:t>
      </w:r>
      <w:r w:rsidR="004E4C84">
        <w:rPr>
          <w:b/>
          <w:color w:val="000000" w:themeColor="text1"/>
        </w:rPr>
        <w:t xml:space="preserve"> v.2100mm                                                 POČET KS   </w:t>
      </w:r>
      <w:r w:rsidR="004E4C84">
        <w:rPr>
          <w:b/>
          <w:color w:val="000000" w:themeColor="text1"/>
          <w:sz w:val="36"/>
          <w:szCs w:val="36"/>
        </w:rPr>
        <w:t>1</w:t>
      </w:r>
    </w:p>
    <w:p w:rsidR="004E4C84" w:rsidRDefault="004E4C84" w:rsidP="004E4C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5C72A8" w:rsidRDefault="005C72A8" w:rsidP="005C72A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Stěna musí být vyrobena z laminátové dřevotřísky v dekoru dřeviny tl.18 mm ABS 2 mm na všech </w:t>
      </w:r>
      <w:proofErr w:type="spellStart"/>
      <w:r>
        <w:rPr>
          <w:color w:val="000000" w:themeColor="text1"/>
        </w:rPr>
        <w:t>hranách,bude</w:t>
      </w:r>
      <w:proofErr w:type="spellEnd"/>
      <w:r>
        <w:rPr>
          <w:color w:val="000000" w:themeColor="text1"/>
        </w:rPr>
        <w:t xml:space="preserve"> mít 3x dvojháček </w:t>
      </w:r>
      <w:proofErr w:type="spellStart"/>
      <w:r>
        <w:rPr>
          <w:color w:val="000000" w:themeColor="text1"/>
        </w:rPr>
        <w:t>satin</w:t>
      </w:r>
      <w:proofErr w:type="spellEnd"/>
      <w:r>
        <w:rPr>
          <w:color w:val="000000" w:themeColor="text1"/>
        </w:rPr>
        <w:t xml:space="preserve"> chrom a zrcadlo 1400x400 včetně podlepení.</w:t>
      </w:r>
    </w:p>
    <w:p w:rsidR="006C5309" w:rsidRDefault="006C5309" w:rsidP="005C72A8">
      <w:pPr>
        <w:spacing w:line="240" w:lineRule="auto"/>
        <w:outlineLvl w:val="0"/>
        <w:rPr>
          <w:color w:val="000000" w:themeColor="text1"/>
        </w:rPr>
      </w:pPr>
    </w:p>
    <w:p w:rsidR="006C5309" w:rsidRDefault="006C5309" w:rsidP="005C72A8">
      <w:pPr>
        <w:spacing w:line="240" w:lineRule="auto"/>
        <w:outlineLvl w:val="0"/>
        <w:rPr>
          <w:color w:val="000000" w:themeColor="text1"/>
        </w:rPr>
      </w:pPr>
    </w:p>
    <w:p w:rsidR="005C72A8" w:rsidRDefault="005C72A8" w:rsidP="005C72A8">
      <w:pPr>
        <w:outlineLvl w:val="0"/>
        <w:rPr>
          <w:b/>
          <w:sz w:val="16"/>
          <w:szCs w:val="16"/>
        </w:rPr>
      </w:pPr>
    </w:p>
    <w:p w:rsidR="005C72A8" w:rsidRDefault="005C72A8" w:rsidP="005C72A8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21F20230" wp14:editId="5C4A9FA9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5C72A8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1F20230" id="Textové pole 2" o:spid="_x0000_s1098" type="#_x0000_t202" style="position:absolute;left:0;text-align:left;margin-left:359.65pt;margin-top:1.65pt;width:88.5pt;height:21.7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C2gziS/gAAAOEBAAATAAAAAAAAAAAAAAAA&#10;AAAAAABbQ29udGVudF9UeXBlc10ueG1sUEsBAi0AFAAGAAgAAAAhADj9If/WAAAAlAEAAAsAAAAA&#10;AAAAAAAAAAAALwEAAF9yZWxzLy5yZWxzUEsBAi0AFAAGAAgAAAAhALHEFBavAgAAUgUAAA4AAAAA&#10;AAAAAAAAAAAALg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0374CF" w:rsidRDefault="000374CF" w:rsidP="005C72A8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35DC0763" wp14:editId="55143782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5C72A8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5DC0763" id="Textové pole 3" o:spid="_x0000_s1099" type="#_x0000_t202" style="position:absolute;left:0;text-align:left;margin-left:359.65pt;margin-top:23.4pt;width:88.5pt;height:33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" fillcolor="#a5a5a5 [2092]" stroked="f">
                <v:textbox>
                  <w:txbxContent>
                    <w:p w:rsidR="000374CF" w:rsidRDefault="000374CF" w:rsidP="005C72A8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03A24834" wp14:editId="03B89B6E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" name="Textové po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5C72A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Pracovní židle otočná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3A24834" id="Textové pole 4" o:spid="_x0000_s1100" type="#_x0000_t202" style="position:absolute;left:0;text-align:left;margin-left:-1.1pt;margin-top:1.65pt;width:354.65pt;height:21.7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" fillcolor="#a5a5a5 [2092]" stroked="f">
                <v:textbox>
                  <w:txbxContent>
                    <w:p w:rsidR="000374CF" w:rsidRDefault="000374CF" w:rsidP="005C72A8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Pracovní židle otočná</w:t>
                      </w:r>
                    </w:p>
                  </w:txbxContent>
                </v:textbox>
              </v:shape>
            </w:pict>
          </mc:Fallback>
        </mc:AlternateContent>
      </w:r>
    </w:p>
    <w:p w:rsidR="005C72A8" w:rsidRPr="00E8304A" w:rsidRDefault="005C72A8" w:rsidP="00E8304A">
      <w:pPr>
        <w:spacing w:after="0" w:line="240" w:lineRule="auto"/>
        <w:outlineLvl w:val="0"/>
        <w:rPr>
          <w:b/>
          <w:color w:val="000000" w:themeColor="text1"/>
        </w:rPr>
      </w:pPr>
      <w:r>
        <w:rPr>
          <w:color w:val="000000" w:themeColor="text1"/>
        </w:rPr>
        <w:t xml:space="preserve">Rozměr:  </w:t>
      </w:r>
      <w:r w:rsidR="00E8304A" w:rsidRPr="00E8304A">
        <w:rPr>
          <w:b/>
          <w:color w:val="000000" w:themeColor="text1"/>
        </w:rPr>
        <w:t>cca</w:t>
      </w:r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>š.670/</w:t>
      </w:r>
      <w:proofErr w:type="spellStart"/>
      <w:r>
        <w:rPr>
          <w:b/>
          <w:color w:val="000000" w:themeColor="text1"/>
        </w:rPr>
        <w:t>v.opěr</w:t>
      </w:r>
      <w:proofErr w:type="spellEnd"/>
      <w:r>
        <w:rPr>
          <w:b/>
          <w:color w:val="000000" w:themeColor="text1"/>
        </w:rPr>
        <w:t xml:space="preserve">. 510-580/v.sedu440-550                   </w:t>
      </w:r>
      <w:r w:rsidR="00050381">
        <w:rPr>
          <w:b/>
          <w:color w:val="000000" w:themeColor="text1"/>
        </w:rPr>
        <w:tab/>
      </w:r>
      <w:r>
        <w:rPr>
          <w:b/>
          <w:color w:val="000000" w:themeColor="text1"/>
        </w:rPr>
        <w:t xml:space="preserve">POČET KS   </w:t>
      </w:r>
      <w:r>
        <w:rPr>
          <w:b/>
          <w:color w:val="000000" w:themeColor="text1"/>
          <w:sz w:val="36"/>
          <w:szCs w:val="36"/>
        </w:rPr>
        <w:t>2</w:t>
      </w:r>
    </w:p>
    <w:p w:rsidR="005C72A8" w:rsidRDefault="005C72A8" w:rsidP="005C72A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5C72A8" w:rsidRDefault="005C72A8" w:rsidP="005C72A8">
      <w:pPr>
        <w:jc w:val="both"/>
      </w:pPr>
      <w:r>
        <w:t>Pracovní otočná kancelářská židle  na kolečkách s čalouněným sedákem i opěrákem. Ze zadní strany opěradla je černý plastový hladký plast bez viditelných perforací. Spodní kryt sedáku černý plast.</w:t>
      </w:r>
    </w:p>
    <w:p w:rsidR="005C72A8" w:rsidRDefault="005C72A8" w:rsidP="005C72A8">
      <w:pPr>
        <w:jc w:val="both"/>
      </w:pPr>
      <w:r>
        <w:t>Potah složení : 100 % polyester, 100.000 zátěžových otáček, BS EN 1021-1, BS EN 1021-2, BS EN 7176, stálost na světle č.6, , gramáž min. 250 g/m2.</w:t>
      </w:r>
    </w:p>
    <w:p w:rsidR="005C72A8" w:rsidRDefault="005C72A8" w:rsidP="005C72A8">
      <w:pPr>
        <w:jc w:val="both"/>
      </w:pPr>
      <w:r>
        <w:t>Mechanika synchronní – dvoupáková,  páka po pravé straně pro nastavení výšky sedu. Páka po levé straně pro aktivaci synchronní mechaniky. Ve spodní části mechaniky uprostřed aretační mechanismus-šroub pro nastavení tuhosti přítlaku synchronní mechaniky dle váhy uživatele. Blokace-záklon synchronní mechaniky min. 5 poloh. Opěrák výškově stavitelný systémem UP-</w:t>
      </w:r>
      <w:proofErr w:type="spellStart"/>
      <w:r>
        <w:t>down</w:t>
      </w:r>
      <w:proofErr w:type="spellEnd"/>
      <w:r>
        <w:t xml:space="preserve">, min. 8 poloh, celkový rozsah min. 7 cm. </w:t>
      </w:r>
    </w:p>
    <w:p w:rsidR="005C72A8" w:rsidRDefault="005C72A8" w:rsidP="005C72A8">
      <w:pPr>
        <w:jc w:val="both"/>
      </w:pPr>
      <w:r>
        <w:t xml:space="preserve">Kříž pětiramenný černý, materiál nylon. Píst černý, kolečka černá o průměru 50 mm pro tvrdé podlahy (lino).  Sedák čtvercového tvaru o šířce 51 cm x hloubka 44 cm.  Opěrák obdélníkového tvaru, šířka 46 cm x výška 56 cm.  Molitan na sedáku </w:t>
      </w:r>
      <w:proofErr w:type="spellStart"/>
      <w:r>
        <w:t>tl</w:t>
      </w:r>
      <w:proofErr w:type="spellEnd"/>
      <w:r>
        <w:t xml:space="preserve">. 5 cm, opěrák </w:t>
      </w:r>
      <w:proofErr w:type="spellStart"/>
      <w:r>
        <w:t>tl</w:t>
      </w:r>
      <w:proofErr w:type="spellEnd"/>
      <w:r>
        <w:t xml:space="preserve">. 4,5 cm. Samotné čalounění-potah nemá žádné prošití. Vnitřek sedáku z bukové překližky, miskového tvaru.   </w:t>
      </w:r>
    </w:p>
    <w:p w:rsidR="005C72A8" w:rsidRDefault="005C72A8" w:rsidP="005C72A8">
      <w:pPr>
        <w:jc w:val="both"/>
      </w:pPr>
      <w:r>
        <w:lastRenderedPageBreak/>
        <w:t xml:space="preserve">Područky výškově stavitelné, horní část područek z černého plastu. Tvar područek ve tvaru písmena „T“.  Výškový rozsah područek min. 6,5 cm.  Stavitelnost područek ovládána pomocí aretačního prvku z přední strany nosné části područky. </w:t>
      </w:r>
      <w:proofErr w:type="spellStart"/>
      <w:r>
        <w:t>Područe</w:t>
      </w:r>
      <w:proofErr w:type="spellEnd"/>
      <w:r>
        <w:t xml:space="preserve"> jsou připevněny k </w:t>
      </w:r>
      <w:proofErr w:type="spellStart"/>
      <w:r>
        <w:t>sedáku.Požadovaná</w:t>
      </w:r>
      <w:proofErr w:type="spellEnd"/>
      <w:r>
        <w:t xml:space="preserve"> nosnost  min. 120 </w:t>
      </w:r>
      <w:proofErr w:type="spellStart"/>
      <w:r>
        <w:t>kg.Výrobek</w:t>
      </w:r>
      <w:proofErr w:type="spellEnd"/>
      <w:r>
        <w:t xml:space="preserve"> musí splňovat ČSN EN 1335-1, ČSN EN 1335-2, uchazeč doloží kopii certifikátu ke své </w:t>
      </w:r>
      <w:proofErr w:type="spellStart"/>
      <w:r>
        <w:t>nabídce.Čalounění</w:t>
      </w:r>
      <w:proofErr w:type="spellEnd"/>
      <w:r>
        <w:t xml:space="preserve"> (barva) bude vybrána investorem.</w:t>
      </w:r>
    </w:p>
    <w:p w:rsidR="005C72A8" w:rsidRDefault="005C72A8" w:rsidP="005C72A8">
      <w:pPr>
        <w:spacing w:line="240" w:lineRule="auto"/>
        <w:outlineLvl w:val="0"/>
      </w:pPr>
    </w:p>
    <w:p w:rsidR="005C72A8" w:rsidRDefault="005C72A8" w:rsidP="005C72A8">
      <w:pPr>
        <w:jc w:val="center"/>
        <w:outlineLvl w:val="0"/>
        <w:rPr>
          <w:b/>
          <w:sz w:val="16"/>
          <w:szCs w:val="16"/>
        </w:rPr>
      </w:pPr>
    </w:p>
    <w:p w:rsidR="005C72A8" w:rsidRDefault="005C72A8" w:rsidP="005C72A8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0423C5C2" wp14:editId="6B665527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1" name="Textové po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5C72A8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423C5C2" id="Textové pole 21" o:spid="_x0000_s1101" type="#_x0000_t202" style="position:absolute;left:0;text-align:left;margin-left:359.65pt;margin-top:1.65pt;width:88.5pt;height:21.7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C2gziS/gAAAOEBAAATAAAAAAAAAAAAAAAA&#10;AAAAAABbQ29udGVudF9UeXBlc10ueG1sUEsBAi0AFAAGAAgAAAAhADj9If/WAAAAlAEAAAsAAAAA&#10;AAAAAAAAAAAALwEAAF9yZWxzLy5yZWxzUEsBAi0AFAAGAAgAAAAhALRRwwavAgAAVAUAAA4AAAAA&#10;AAAAAAAAAAAALg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0374CF" w:rsidRDefault="000374CF" w:rsidP="005C72A8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4FDDA36A" wp14:editId="04D3093B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2" name="Textové po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5C72A8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FDDA36A" id="Textové pole 22" o:spid="_x0000_s1102" type="#_x0000_t202" style="position:absolute;left:0;text-align:left;margin-left:359.65pt;margin-top:23.4pt;width:88.5pt;height:33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XOPsAIAAFQFAAAOAAAAZHJzL2Uyb0RvYy54bWysVFuO2yAU/a/UPSD+M37UedgaZzSPpqo0&#10;fUgzXQC2sY2KgQKJPR11QV1HN9YLJGn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BhFXOPsAIAAFQ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0374CF" w:rsidRDefault="000374CF" w:rsidP="005C72A8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2F15C93E" wp14:editId="71D61AD3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9" name="Textové po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5C72A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Textilní nástěnka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F15C93E" id="Textové pole 29" o:spid="_x0000_s1103" type="#_x0000_t202" style="position:absolute;left:0;text-align:left;margin-left:-1.1pt;margin-top:1.65pt;width:354.65pt;height:21.7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Cz6iV6sQIAAFQ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0374CF" w:rsidRDefault="000374CF" w:rsidP="005C72A8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Textilní nástěnka   </w:t>
                      </w:r>
                    </w:p>
                  </w:txbxContent>
                </v:textbox>
              </v:shape>
            </w:pict>
          </mc:Fallback>
        </mc:AlternateContent>
      </w:r>
    </w:p>
    <w:p w:rsidR="005C72A8" w:rsidRDefault="00E8304A" w:rsidP="005C72A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Rozměr:  </w:t>
      </w:r>
      <w:r w:rsidR="00645B25" w:rsidRPr="00B077B1">
        <w:rPr>
          <w:b/>
          <w:color w:val="000000" w:themeColor="text1"/>
        </w:rPr>
        <w:t>cca</w:t>
      </w:r>
      <w:r w:rsidR="005C72A8">
        <w:rPr>
          <w:color w:val="000000" w:themeColor="text1"/>
        </w:rPr>
        <w:t xml:space="preserve">  </w:t>
      </w:r>
      <w:r w:rsidR="005C72A8">
        <w:rPr>
          <w:b/>
          <w:color w:val="000000" w:themeColor="text1"/>
        </w:rPr>
        <w:t>š.1850 hl.22/v1000mm</w:t>
      </w:r>
      <w:r w:rsidR="005C72A8">
        <w:rPr>
          <w:color w:val="000000" w:themeColor="text1"/>
        </w:rPr>
        <w:t xml:space="preserve">                                              </w:t>
      </w:r>
      <w:r w:rsidR="005C72A8">
        <w:rPr>
          <w:b/>
          <w:color w:val="000000" w:themeColor="text1"/>
        </w:rPr>
        <w:t xml:space="preserve"> POČET KS   </w:t>
      </w:r>
      <w:r w:rsidR="005C72A8">
        <w:rPr>
          <w:b/>
          <w:color w:val="000000" w:themeColor="text1"/>
          <w:sz w:val="36"/>
          <w:szCs w:val="36"/>
        </w:rPr>
        <w:t>3</w:t>
      </w:r>
    </w:p>
    <w:p w:rsidR="005C72A8" w:rsidRDefault="005C72A8" w:rsidP="005C72A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5C72A8" w:rsidRPr="0075052A" w:rsidRDefault="005C72A8" w:rsidP="005C72A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Nástěnka v šedé</w:t>
      </w:r>
      <w:r w:rsidRPr="0075052A">
        <w:rPr>
          <w:color w:val="000000" w:themeColor="text1"/>
        </w:rPr>
        <w:t xml:space="preserve"> kobercové  textilii ,AL rámek eloxovaný ,plastové </w:t>
      </w:r>
      <w:proofErr w:type="spellStart"/>
      <w:r w:rsidRPr="0075052A">
        <w:rPr>
          <w:color w:val="000000" w:themeColor="text1"/>
        </w:rPr>
        <w:t>rohy.Vnitřní</w:t>
      </w:r>
      <w:proofErr w:type="spellEnd"/>
      <w:r w:rsidRPr="0075052A">
        <w:rPr>
          <w:color w:val="000000" w:themeColor="text1"/>
        </w:rPr>
        <w:t xml:space="preserve"> 4 ks kotvících rohů včetně kotvícího spojovacího kování.</w:t>
      </w:r>
    </w:p>
    <w:p w:rsidR="005C72A8" w:rsidRDefault="005C72A8" w:rsidP="005C72A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117C3659" wp14:editId="653DA70E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5C72A8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09</w:t>
                            </w:r>
                          </w:p>
                          <w:p w:rsidR="000374CF" w:rsidRDefault="000374CF" w:rsidP="005C72A8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17C3659" id="Textové pole 8" o:spid="_x0000_s1104" type="#_x0000_t202" style="position:absolute;margin-left:361.1pt;margin-top:49.5pt;width:88.5pt;height:33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" fillcolor="#a5a5a5 [2092]" stroked="f">
                <v:textbox>
                  <w:txbxContent>
                    <w:p w:rsidR="000374CF" w:rsidRDefault="000374CF" w:rsidP="005C72A8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09</w:t>
                      </w:r>
                    </w:p>
                    <w:p w:rsidR="000374CF" w:rsidRDefault="000374CF" w:rsidP="005C72A8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093EC32B" wp14:editId="47D1FE7F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5C72A8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93EC32B" id="Textové pole 9" o:spid="_x0000_s1105" type="#_x0000_t202" style="position:absolute;margin-left:361.1pt;margin-top:25.8pt;width:88.5pt;height:21.7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" fillcolor="#a5a5a5 [2092]" stroked="f">
                <v:textbox>
                  <w:txbxContent>
                    <w:p w:rsidR="000374CF" w:rsidRDefault="000374CF" w:rsidP="005C72A8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5E1D189D" wp14:editId="1D462E02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10" name="Textové po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5C72A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Vynáška a montáž </w:t>
                            </w:r>
                          </w:p>
                          <w:p w:rsidR="000374CF" w:rsidRDefault="000374CF" w:rsidP="005C72A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E1D189D" id="Textové pole 10" o:spid="_x0000_s1106" type="#_x0000_t202" style="position:absolute;margin-left:-1.1pt;margin-top:25.8pt;width:354.65pt;height:21.7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" fillcolor="#a5a5a5 [2092]" stroked="f">
                <v:textbox>
                  <w:txbxContent>
                    <w:p w:rsidR="000374CF" w:rsidRDefault="000374CF" w:rsidP="005C72A8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Vynáška a montáž </w:t>
                      </w:r>
                    </w:p>
                    <w:p w:rsidR="000374CF" w:rsidRDefault="000374CF" w:rsidP="005C72A8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C72A8" w:rsidRDefault="005C72A8" w:rsidP="005C72A8">
      <w:pPr>
        <w:spacing w:line="240" w:lineRule="auto"/>
      </w:pPr>
    </w:p>
    <w:p w:rsidR="005C72A8" w:rsidRDefault="005C72A8" w:rsidP="005C72A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:rsidR="005C72A8" w:rsidRDefault="005C72A8" w:rsidP="005C72A8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5C72A8" w:rsidRDefault="005C72A8" w:rsidP="005C72A8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  <w:r>
        <w:rPr>
          <w:noProof/>
          <w:color w:val="000000" w:themeColor="text1"/>
        </w:rPr>
        <w:t xml:space="preserve">Odborná vynáška a montáž nábytku  specializovanými pracovníky. </w:t>
      </w:r>
    </w:p>
    <w:p w:rsidR="005C72A8" w:rsidRDefault="005C72A8" w:rsidP="005C72A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285FB694" wp14:editId="7AEC19EA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15" name="Textové po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5C72A8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  <w:p w:rsidR="000374CF" w:rsidRDefault="000374CF" w:rsidP="005C72A8">
                            <w:pPr>
                              <w:rPr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85FB694" id="Textové pole 15" o:spid="_x0000_s1107" type="#_x0000_t202" style="position:absolute;margin-left:361.1pt;margin-top:49.5pt;width:88.5pt;height:33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" fillcolor="#a5a5a5 [2092]" stroked="f">
                <v:textbox>
                  <w:txbxContent>
                    <w:p w:rsidR="000374CF" w:rsidRDefault="000374CF" w:rsidP="005C72A8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10</w:t>
                      </w:r>
                    </w:p>
                    <w:p w:rsidR="000374CF" w:rsidRDefault="000374CF" w:rsidP="005C72A8">
                      <w:pPr>
                        <w:rPr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4EAB1128" wp14:editId="13BDFBC8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16" name="Textové po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5C72A8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EAB1128" id="Textové pole 16" o:spid="_x0000_s1108" type="#_x0000_t202" style="position:absolute;margin-left:361.1pt;margin-top:25.8pt;width:88.5pt;height:21.7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" fillcolor="#a5a5a5 [2092]" stroked="f">
                <v:textbox>
                  <w:txbxContent>
                    <w:p w:rsidR="000374CF" w:rsidRDefault="000374CF" w:rsidP="005C72A8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7A70EFBC" wp14:editId="59A9F575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17" name="Textové po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5C72A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Doprava nábytku a montážních pracovníků</w:t>
                            </w:r>
                          </w:p>
                          <w:p w:rsidR="000374CF" w:rsidRDefault="000374CF" w:rsidP="005C72A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A70EFBC" id="Textové pole 17" o:spid="_x0000_s1109" type="#_x0000_t202" style="position:absolute;margin-left:-1.1pt;margin-top:25.8pt;width:354.65pt;height:21.7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" fillcolor="#a5a5a5 [2092]" stroked="f">
                <v:textbox>
                  <w:txbxContent>
                    <w:p w:rsidR="000374CF" w:rsidRDefault="000374CF" w:rsidP="005C72A8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Doprava nábytku a montážních pracovníků</w:t>
                      </w:r>
                    </w:p>
                    <w:p w:rsidR="000374CF" w:rsidRDefault="000374CF" w:rsidP="005C72A8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C72A8" w:rsidRDefault="005C72A8" w:rsidP="005C72A8">
      <w:pPr>
        <w:spacing w:line="240" w:lineRule="auto"/>
      </w:pPr>
    </w:p>
    <w:p w:rsidR="005C72A8" w:rsidRDefault="005C72A8" w:rsidP="005C72A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                                                      </w:t>
      </w:r>
      <w:r>
        <w:rPr>
          <w:b/>
          <w:color w:val="000000" w:themeColor="text1"/>
        </w:rPr>
        <w:t xml:space="preserve">SOUBOR    </w:t>
      </w:r>
      <w:r>
        <w:rPr>
          <w:b/>
          <w:color w:val="000000" w:themeColor="text1"/>
          <w:sz w:val="36"/>
          <w:szCs w:val="36"/>
        </w:rPr>
        <w:t>1</w:t>
      </w:r>
    </w:p>
    <w:p w:rsidR="005C72A8" w:rsidRDefault="005C72A8" w:rsidP="005C72A8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5C72A8" w:rsidRDefault="005C72A8" w:rsidP="005C72A8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Doprava nábytku a   montážních pracovníků.</w:t>
      </w:r>
    </w:p>
    <w:p w:rsidR="005C72A8" w:rsidRDefault="005C72A8" w:rsidP="005C72A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683A7493" wp14:editId="25971AE6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18" name="Textové po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5C72A8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11</w:t>
                            </w:r>
                          </w:p>
                          <w:p w:rsidR="000374CF" w:rsidRDefault="000374CF" w:rsidP="005C72A8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83A7493" id="Textové pole 18" o:spid="_x0000_s1110" type="#_x0000_t202" style="position:absolute;margin-left:361.1pt;margin-top:49.5pt;width:88.5pt;height:33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" fillcolor="#a5a5a5 [2092]" stroked="f">
                <v:textbox>
                  <w:txbxContent>
                    <w:p w:rsidR="000374CF" w:rsidRDefault="000374CF" w:rsidP="005C72A8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11</w:t>
                      </w:r>
                    </w:p>
                    <w:p w:rsidR="000374CF" w:rsidRDefault="000374CF" w:rsidP="005C72A8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30EFA7D2" wp14:editId="7505FAF4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19" name="Textové po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5C72A8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0EFA7D2" id="Textové pole 19" o:spid="_x0000_s1111" type="#_x0000_t202" style="position:absolute;margin-left:361.1pt;margin-top:25.8pt;width:88.5pt;height:21.7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" fillcolor="#a5a5a5 [2092]" stroked="f">
                <v:textbox>
                  <w:txbxContent>
                    <w:p w:rsidR="000374CF" w:rsidRDefault="000374CF" w:rsidP="005C72A8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0179506A" wp14:editId="260EAA08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20" name="Textové po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5C72A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Úklid místnosti </w:t>
                            </w:r>
                          </w:p>
                          <w:p w:rsidR="000374CF" w:rsidRDefault="000374CF" w:rsidP="005C72A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179506A" id="Textové pole 20" o:spid="_x0000_s1112" type="#_x0000_t202" style="position:absolute;margin-left:-1.1pt;margin-top:25.8pt;width:354.65pt;height:21.7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bCisAIAAFQ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" fillcolor="#a5a5a5 [2092]" stroked="f">
                <v:textbox>
                  <w:txbxContent>
                    <w:p w:rsidR="000374CF" w:rsidRDefault="000374CF" w:rsidP="005C72A8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Úklid místnosti </w:t>
                      </w:r>
                    </w:p>
                    <w:p w:rsidR="000374CF" w:rsidRDefault="000374CF" w:rsidP="005C72A8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C72A8" w:rsidRDefault="005C72A8" w:rsidP="005C72A8">
      <w:pPr>
        <w:spacing w:line="240" w:lineRule="auto"/>
      </w:pPr>
    </w:p>
    <w:p w:rsidR="005C72A8" w:rsidRDefault="005C72A8" w:rsidP="005C72A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:rsidR="005C72A8" w:rsidRDefault="005C72A8" w:rsidP="005C72A8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5C72A8" w:rsidRDefault="005C72A8" w:rsidP="005C72A8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  <w:r>
        <w:rPr>
          <w:noProof/>
          <w:color w:val="000000" w:themeColor="text1"/>
        </w:rPr>
        <w:t>Pracovníci dodavatelské firmy zajistí úklid učebny včetně hrubého a mokrého úklidu místnosti a nábytku.</w:t>
      </w:r>
      <w:r>
        <w:rPr>
          <w:b/>
          <w:color w:val="FFFFFF" w:themeColor="background1"/>
          <w:sz w:val="24"/>
          <w:szCs w:val="24"/>
        </w:rPr>
        <w:t>RNÁ</w:t>
      </w:r>
    </w:p>
    <w:p w:rsidR="000374CF" w:rsidRDefault="000374CF" w:rsidP="000374CF">
      <w:pPr>
        <w:shd w:val="clear" w:color="auto" w:fill="FFFFFF"/>
        <w:rPr>
          <w:color w:val="000000"/>
        </w:rPr>
      </w:pPr>
    </w:p>
    <w:p w:rsidR="00E8304A" w:rsidRDefault="00E8304A" w:rsidP="000374CF">
      <w:pPr>
        <w:shd w:val="clear" w:color="auto" w:fill="FFFFFF"/>
        <w:rPr>
          <w:color w:val="000000"/>
        </w:rPr>
      </w:pPr>
    </w:p>
    <w:p w:rsidR="00E8304A" w:rsidRDefault="00E8304A" w:rsidP="000374CF">
      <w:pPr>
        <w:shd w:val="clear" w:color="auto" w:fill="FFFFFF"/>
        <w:rPr>
          <w:color w:val="000000"/>
        </w:rPr>
      </w:pPr>
    </w:p>
    <w:p w:rsidR="000374CF" w:rsidRDefault="000374CF" w:rsidP="000374CF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32"/>
          <w:szCs w:val="32"/>
          <w:u w:val="single"/>
        </w:rPr>
        <w:lastRenderedPageBreak/>
        <w:t xml:space="preserve">1.NP   </w:t>
      </w:r>
    </w:p>
    <w:p w:rsidR="000374CF" w:rsidRDefault="000374CF" w:rsidP="000374CF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  <w:r>
        <w:rPr>
          <w:b/>
          <w:color w:val="000000" w:themeColor="text1"/>
          <w:sz w:val="56"/>
          <w:szCs w:val="56"/>
        </w:rPr>
        <w:t xml:space="preserve">Sklad dílen </w:t>
      </w:r>
    </w:p>
    <w:p w:rsidR="000374CF" w:rsidRDefault="000374CF" w:rsidP="000374CF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16467426" wp14:editId="27E2883C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5" name="Textové po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74C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6467426" id="Textové pole 5" o:spid="_x0000_s1113" type="#_x0000_t202" style="position:absolute;left:0;text-align:left;margin-left:359.65pt;margin-top:1.65pt;width:88.5pt;height:21.7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BXBYFksAIAAFI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0374CF" w:rsidRDefault="000374CF" w:rsidP="000374CF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389122A4" wp14:editId="32EAB3F0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6" name="Textové po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74C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89122A4" id="Textové pole 6" o:spid="_x0000_s1114" type="#_x0000_t202" style="position:absolute;left:0;text-align:left;margin-left:359.65pt;margin-top:23.4pt;width:88.5pt;height:33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CFN9wavAgAAUgUAAA4AAAAA&#10;AAAAAAAAAAAALgIAAGRycy9lMm9Eb2MueG1sUEsBAi0AFAAGAAgAAAAhAIkeI6zdAAAACgEAAA8A&#10;AAAAAAAAAAAAAAAACQUAAGRycy9kb3ducmV2LnhtbFBLBQYAAAAABAAEAPMAAAATBgAAAAA=&#10;" fillcolor="#a5a5a5 [2092]" stroked="f">
                <v:textbox>
                  <w:txbxContent>
                    <w:p w:rsidR="000374CF" w:rsidRDefault="000374CF" w:rsidP="000374CF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7105C72A" wp14:editId="05B6935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7" name="Textové po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74C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Regál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105C72A" id="Textové pole 7" o:spid="_x0000_s1115" type="#_x0000_t202" style="position:absolute;left:0;text-align:left;margin-left:-1.1pt;margin-top:1.65pt;width:354.65pt;height:21.75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MycF0uwAgAAUgUAAA4AAAAA&#10;AAAAAAAAAAAALgIAAGRycy9lMm9Eb2MueG1sUEsBAi0AFAAGAAgAAAAhADw/MSTcAAAABwEAAA8A&#10;AAAAAAAAAAAAAAAACgUAAGRycy9kb3ducmV2LnhtbFBLBQYAAAAABAAEAPMAAAATBgAAAAA=&#10;" fillcolor="#a5a5a5 [2092]" stroked="f">
                <v:textbox>
                  <w:txbxContent>
                    <w:p w:rsidR="000374CF" w:rsidRDefault="000374CF" w:rsidP="000374C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Regál </w:t>
                      </w:r>
                    </w:p>
                  </w:txbxContent>
                </v:textbox>
              </v:shape>
            </w:pict>
          </mc:Fallback>
        </mc:AlternateContent>
      </w:r>
    </w:p>
    <w:p w:rsidR="000374CF" w:rsidRDefault="000374CF" w:rsidP="000374C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</w:t>
      </w:r>
      <w:r w:rsidR="00645B25" w:rsidRPr="00B077B1">
        <w:rPr>
          <w:b/>
          <w:color w:val="000000" w:themeColor="text1"/>
        </w:rPr>
        <w:t>cca</w:t>
      </w:r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š.1000hl.500 v.2000mm                                              POČET KS   </w:t>
      </w:r>
      <w:r>
        <w:rPr>
          <w:b/>
          <w:color w:val="000000" w:themeColor="text1"/>
          <w:sz w:val="36"/>
          <w:szCs w:val="36"/>
        </w:rPr>
        <w:t>8</w:t>
      </w:r>
    </w:p>
    <w:p w:rsidR="000374CF" w:rsidRDefault="000374CF" w:rsidP="000374C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0374CF" w:rsidRDefault="000374CF" w:rsidP="000374C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Svislá konstrukce regálu bude svařena z uzavřeného čtvercového p</w:t>
      </w:r>
      <w:r w:rsidR="00C27C57">
        <w:rPr>
          <w:color w:val="000000" w:themeColor="text1"/>
        </w:rPr>
        <w:t>rofilu 40x40x2 v nástřiku šedou</w:t>
      </w:r>
      <w:r>
        <w:rPr>
          <w:color w:val="000000" w:themeColor="text1"/>
        </w:rPr>
        <w:t xml:space="preserve">  vypalovací barvou v RAL odstínech .</w:t>
      </w:r>
      <w:r w:rsidR="00C27C57">
        <w:rPr>
          <w:color w:val="000000" w:themeColor="text1"/>
        </w:rPr>
        <w:t xml:space="preserve"> </w:t>
      </w:r>
      <w:r>
        <w:rPr>
          <w:color w:val="000000" w:themeColor="text1"/>
        </w:rPr>
        <w:t>Nohy regálu musí mít rektifikační nožky s nosností na 500 kg/1 noha.</w:t>
      </w:r>
      <w:r w:rsidR="00C27C57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Police regálu budou na </w:t>
      </w:r>
      <w:proofErr w:type="spellStart"/>
      <w:r>
        <w:rPr>
          <w:color w:val="000000" w:themeColor="text1"/>
        </w:rPr>
        <w:t>obdelníkovém</w:t>
      </w:r>
      <w:proofErr w:type="spellEnd"/>
      <w:r>
        <w:rPr>
          <w:color w:val="000000" w:themeColor="text1"/>
        </w:rPr>
        <w:t xml:space="preserve"> podpěrném rámu ,který bude vyrobený z uzavřeného čtvercového p</w:t>
      </w:r>
      <w:r w:rsidR="00C27C57">
        <w:rPr>
          <w:color w:val="000000" w:themeColor="text1"/>
        </w:rPr>
        <w:t>rofilu 40x20x2 v nástřiku šedou</w:t>
      </w:r>
      <w:r>
        <w:rPr>
          <w:color w:val="000000" w:themeColor="text1"/>
        </w:rPr>
        <w:t xml:space="preserve">  vypalovací barvou v RAL odstínech.</w:t>
      </w:r>
      <w:r w:rsidR="00C27C57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Police budou vyrobeny </w:t>
      </w:r>
      <w:r w:rsidR="00C27C57">
        <w:rPr>
          <w:color w:val="000000" w:themeColor="text1"/>
        </w:rPr>
        <w:t>z laminátové dřevotřísky tl.18mm</w:t>
      </w:r>
      <w:r>
        <w:rPr>
          <w:color w:val="000000" w:themeColor="text1"/>
        </w:rPr>
        <w:t xml:space="preserve"> s ABS hranou  na všech stranách.</w:t>
      </w:r>
      <w:r>
        <w:t xml:space="preserve"> Mezery mezi policemi :od sp</w:t>
      </w:r>
      <w:r w:rsidR="00C27C57">
        <w:t>o</w:t>
      </w:r>
      <w:r>
        <w:t>dní police 400+400+280+280+160mm.</w:t>
      </w:r>
    </w:p>
    <w:p w:rsidR="000374CF" w:rsidRDefault="000374CF" w:rsidP="000374CF">
      <w:pPr>
        <w:outlineLvl w:val="0"/>
        <w:rPr>
          <w:b/>
          <w:sz w:val="16"/>
          <w:szCs w:val="16"/>
        </w:rPr>
      </w:pPr>
    </w:p>
    <w:p w:rsidR="000374CF" w:rsidRDefault="000374CF" w:rsidP="000374CF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3805ADB1" wp14:editId="4CE522F6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0" name="Textové po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74C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805ADB1" id="Textové pole 30" o:spid="_x0000_s1116" type="#_x0000_t202" style="position:absolute;left:0;text-align:left;margin-left:359.65pt;margin-top:1.65pt;width:88.5pt;height:21.7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" fillcolor="#a5a5a5 [2092]" stroked="f">
                <v:textbox>
                  <w:txbxContent>
                    <w:p w:rsidR="000374CF" w:rsidRDefault="000374CF" w:rsidP="000374CF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0D7B1209" wp14:editId="456F8E8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1" name="Textové po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74C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D7B1209" id="Textové pole 31" o:spid="_x0000_s1117" type="#_x0000_t202" style="position:absolute;left:0;text-align:left;margin-left:359.65pt;margin-top:23.4pt;width:88.5pt;height:33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" fillcolor="#a5a5a5 [2092]" stroked="f">
                <v:textbox>
                  <w:txbxContent>
                    <w:p w:rsidR="000374CF" w:rsidRDefault="000374CF" w:rsidP="000374CF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63BABD48" wp14:editId="0DFC6BDE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2" name="Textové po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74C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Stojan na plošný materiál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3BABD48" id="Textové pole 32" o:spid="_x0000_s1118" type="#_x0000_t202" style="position:absolute;left:0;text-align:left;margin-left:-1.1pt;margin-top:1.65pt;width:354.65pt;height:21.7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DZEpansQIAAFQ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0374CF" w:rsidRDefault="000374CF" w:rsidP="000374C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Stojan na plošný materiál</w:t>
                      </w:r>
                    </w:p>
                  </w:txbxContent>
                </v:textbox>
              </v:shape>
            </w:pict>
          </mc:Fallback>
        </mc:AlternateContent>
      </w:r>
    </w:p>
    <w:p w:rsidR="000374CF" w:rsidRDefault="000374CF" w:rsidP="000374C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>Rozměr:</w:t>
      </w:r>
      <w:r w:rsidR="00645B25" w:rsidRPr="00645B25">
        <w:rPr>
          <w:b/>
          <w:color w:val="000000" w:themeColor="text1"/>
        </w:rPr>
        <w:t xml:space="preserve"> </w:t>
      </w:r>
      <w:r w:rsidR="00645B25" w:rsidRPr="00B077B1">
        <w:rPr>
          <w:b/>
          <w:color w:val="000000" w:themeColor="text1"/>
        </w:rPr>
        <w:t xml:space="preserve">cca </w:t>
      </w:r>
      <w:r w:rsidR="00C27C57">
        <w:rPr>
          <w:b/>
          <w:color w:val="000000" w:themeColor="text1"/>
        </w:rPr>
        <w:t>š.1500hl.700 v.9</w:t>
      </w:r>
      <w:r>
        <w:rPr>
          <w:b/>
          <w:color w:val="000000" w:themeColor="text1"/>
        </w:rPr>
        <w:t xml:space="preserve">00mm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0374CF" w:rsidRDefault="000374CF" w:rsidP="000374C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0374CF" w:rsidRDefault="000374CF" w:rsidP="000374C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Svislá konstrukce stojanu bude svařen z uzavřeného čtvercového profilu 30x30x2 v nástřiku šedou vypalovací barvou v RAL odstínech .Nohy regálu musí mít rektifikační nožky s nosností na 500 kg/1 </w:t>
      </w:r>
      <w:proofErr w:type="spellStart"/>
      <w:r>
        <w:rPr>
          <w:color w:val="000000" w:themeColor="text1"/>
        </w:rPr>
        <w:t>noha.Svislé</w:t>
      </w:r>
      <w:proofErr w:type="spellEnd"/>
      <w:r>
        <w:rPr>
          <w:color w:val="000000" w:themeColor="text1"/>
        </w:rPr>
        <w:t xml:space="preserve"> příčky ve výškách  400,600,720,800 mm budou vyrobeny z uzavřeného čtvercového profilu 40x20x2 v nástřiku šedou  vypalovací barvou v RAL </w:t>
      </w:r>
      <w:proofErr w:type="spellStart"/>
      <w:r>
        <w:rPr>
          <w:color w:val="000000" w:themeColor="text1"/>
        </w:rPr>
        <w:t>odstínech.Dno</w:t>
      </w:r>
      <w:proofErr w:type="spellEnd"/>
      <w:r>
        <w:rPr>
          <w:color w:val="000000" w:themeColor="text1"/>
        </w:rPr>
        <w:t xml:space="preserve"> stojanu bude vyrobeno z laminátové dřevotřísky tl.18mm s ABS hranou  na všech stranách.</w:t>
      </w:r>
      <w:r>
        <w:t xml:space="preserve"> </w:t>
      </w:r>
      <w:r w:rsidR="00C27C57">
        <w:t>Sokl v 100mm.</w:t>
      </w:r>
    </w:p>
    <w:p w:rsidR="000374CF" w:rsidRDefault="000374CF" w:rsidP="000374CF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0374CF" w:rsidRDefault="000374CF" w:rsidP="000374CF">
      <w:pPr>
        <w:outlineLvl w:val="0"/>
        <w:rPr>
          <w:b/>
          <w:sz w:val="16"/>
          <w:szCs w:val="16"/>
        </w:rPr>
      </w:pPr>
    </w:p>
    <w:p w:rsidR="000374CF" w:rsidRDefault="000374CF" w:rsidP="000374CF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94" name="Textové pol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74C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ové pole 194" o:spid="_x0000_s1119" type="#_x0000_t202" style="position:absolute;left:0;text-align:left;margin-left:359.65pt;margin-top:1.65pt;width:88.5pt;height:21.7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BZNsQIAAFY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76QWTbECAABW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0374CF" w:rsidRDefault="000374CF" w:rsidP="000374CF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95" name="Textové po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74C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ové pole 195" o:spid="_x0000_s1120" type="#_x0000_t202" style="position:absolute;left:0;text-align:left;margin-left:359.65pt;margin-top:23.4pt;width:88.5pt;height:33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AuPCn6sAIAAFY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0374CF" w:rsidRDefault="000374CF" w:rsidP="000374CF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96" name="Textové po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74C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Držák na tyčový materiál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ové pole 196" o:spid="_x0000_s1121" type="#_x0000_t202" style="position:absolute;left:0;text-align:left;margin-left:-1.1pt;margin-top:1.65pt;width:354.65pt;height:21.7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LuisQIAAFY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BXuLuisQIAAFY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0374CF" w:rsidRDefault="000374CF" w:rsidP="000374C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Držák na tyčový materiál</w:t>
                      </w:r>
                    </w:p>
                  </w:txbxContent>
                </v:textbox>
              </v:shape>
            </w:pict>
          </mc:Fallback>
        </mc:AlternateContent>
      </w:r>
    </w:p>
    <w:p w:rsidR="000374CF" w:rsidRDefault="000374CF" w:rsidP="000374C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 w:rsidR="00645B25" w:rsidRPr="00B077B1">
        <w:rPr>
          <w:b/>
          <w:color w:val="000000" w:themeColor="text1"/>
        </w:rPr>
        <w:t xml:space="preserve">cca </w:t>
      </w:r>
      <w:bookmarkStart w:id="0" w:name="_GoBack"/>
      <w:bookmarkEnd w:id="0"/>
      <w:r>
        <w:rPr>
          <w:b/>
          <w:color w:val="000000" w:themeColor="text1"/>
        </w:rPr>
        <w:t xml:space="preserve">š.2130hl.230 mm                                                     POČET KS   </w:t>
      </w:r>
      <w:r>
        <w:rPr>
          <w:b/>
          <w:color w:val="000000" w:themeColor="text1"/>
          <w:sz w:val="36"/>
          <w:szCs w:val="36"/>
        </w:rPr>
        <w:t>4</w:t>
      </w:r>
    </w:p>
    <w:p w:rsidR="000374CF" w:rsidRDefault="000374CF" w:rsidP="000374C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0374CF" w:rsidRDefault="000374CF" w:rsidP="000374C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Konstrukce bude svařena z uzavřeného čtvercového profilu 30x30x2 a </w:t>
      </w:r>
      <w:proofErr w:type="spellStart"/>
      <w:r>
        <w:rPr>
          <w:color w:val="000000" w:themeColor="text1"/>
        </w:rPr>
        <w:t>plocháče</w:t>
      </w:r>
      <w:proofErr w:type="spellEnd"/>
      <w:r>
        <w:rPr>
          <w:color w:val="000000" w:themeColor="text1"/>
        </w:rPr>
        <w:t xml:space="preserve"> 40x5 v nástřiku šedou  vypalovací barvou v RAL odstínech .Držáky – sada v počtu 11 ks budou mít ochranné odnímatelné pozinkované řetízky a budou instalovány nad sebou.</w:t>
      </w:r>
    </w:p>
    <w:p w:rsidR="000374CF" w:rsidRDefault="000374CF" w:rsidP="000374C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222" name="Textové po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74C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04</w:t>
                            </w:r>
                          </w:p>
                          <w:p w:rsidR="000374CF" w:rsidRDefault="000374CF" w:rsidP="000374C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ové pole 222" o:spid="_x0000_s1122" type="#_x0000_t202" style="position:absolute;margin-left:361.1pt;margin-top:49.5pt;width:88.5pt;height:33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" fillcolor="#a5a5a5 [2092]" stroked="f">
                <v:textbox>
                  <w:txbxContent>
                    <w:p w:rsidR="000374CF" w:rsidRDefault="000374CF" w:rsidP="000374CF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04</w:t>
                      </w:r>
                    </w:p>
                    <w:p w:rsidR="000374CF" w:rsidRDefault="000374CF" w:rsidP="000374CF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223" name="Textové pol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74C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ové pole 223" o:spid="_x0000_s1123" type="#_x0000_t202" style="position:absolute;margin-left:361.1pt;margin-top:25.8pt;width:88.5pt;height:21.7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d2SsQIAAFY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" fillcolor="#a5a5a5 [2092]" stroked="f">
                <v:textbox>
                  <w:txbxContent>
                    <w:p w:rsidR="000374CF" w:rsidRDefault="000374CF" w:rsidP="000374CF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224" name="Textové pol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74C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Vynáška a montáž </w:t>
                            </w:r>
                          </w:p>
                          <w:p w:rsidR="000374CF" w:rsidRDefault="000374CF" w:rsidP="000374C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ové pole 224" o:spid="_x0000_s1124" type="#_x0000_t202" style="position:absolute;margin-left:-1.1pt;margin-top:25.8pt;width:354.65pt;height:21.7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xLYsgIAAFY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" fillcolor="#a5a5a5 [2092]" stroked="f">
                <v:textbox>
                  <w:txbxContent>
                    <w:p w:rsidR="000374CF" w:rsidRDefault="000374CF" w:rsidP="000374C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Vynáška a montáž </w:t>
                      </w:r>
                    </w:p>
                    <w:p w:rsidR="000374CF" w:rsidRDefault="000374CF" w:rsidP="000374C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374CF" w:rsidRDefault="000374CF" w:rsidP="000374CF">
      <w:pPr>
        <w:spacing w:line="240" w:lineRule="auto"/>
      </w:pPr>
    </w:p>
    <w:p w:rsidR="000374CF" w:rsidRDefault="000374CF" w:rsidP="000374C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:rsidR="000374CF" w:rsidRDefault="000374CF" w:rsidP="000374CF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0374CF" w:rsidRDefault="000374CF" w:rsidP="000374CF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  <w:r>
        <w:rPr>
          <w:noProof/>
          <w:color w:val="000000" w:themeColor="text1"/>
        </w:rPr>
        <w:t xml:space="preserve">Odborná vynáška a montáž nábytku  specializovanými pracovníky. </w:t>
      </w:r>
    </w:p>
    <w:p w:rsidR="000374CF" w:rsidRDefault="000374CF" w:rsidP="000374C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</w:p>
    <w:p w:rsidR="000374CF" w:rsidRDefault="000374CF" w:rsidP="000374C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225" name="Textové pol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74C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05</w:t>
                            </w:r>
                          </w:p>
                          <w:p w:rsidR="000374CF" w:rsidRDefault="000374CF" w:rsidP="000374CF">
                            <w:pPr>
                              <w:rPr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ové pole 225" o:spid="_x0000_s1125" type="#_x0000_t202" style="position:absolute;margin-left:361.1pt;margin-top:49.5pt;width:88.5pt;height:33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" fillcolor="#a5a5a5 [2092]" stroked="f">
                <v:textbox>
                  <w:txbxContent>
                    <w:p w:rsidR="000374CF" w:rsidRDefault="000374CF" w:rsidP="000374CF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05</w:t>
                      </w:r>
                    </w:p>
                    <w:p w:rsidR="000374CF" w:rsidRDefault="000374CF" w:rsidP="000374CF">
                      <w:pPr>
                        <w:rPr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226" name="Textové pol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74C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ové pole 226" o:spid="_x0000_s1126" type="#_x0000_t202" style="position:absolute;margin-left:361.1pt;margin-top:25.8pt;width:88.5pt;height:21.7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" fillcolor="#a5a5a5 [2092]" stroked="f">
                <v:textbox>
                  <w:txbxContent>
                    <w:p w:rsidR="000374CF" w:rsidRDefault="000374CF" w:rsidP="000374CF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227" name="Textové pol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74C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Doprava nábytku a montážních pracovníků</w:t>
                            </w:r>
                          </w:p>
                          <w:p w:rsidR="000374CF" w:rsidRDefault="000374CF" w:rsidP="000374C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ové pole 227" o:spid="_x0000_s1127" type="#_x0000_t202" style="position:absolute;margin-left:-1.1pt;margin-top:25.8pt;width:354.65pt;height:21.7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G28swIAAFc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" fillcolor="#a5a5a5 [2092]" stroked="f">
                <v:textbox>
                  <w:txbxContent>
                    <w:p w:rsidR="000374CF" w:rsidRDefault="000374CF" w:rsidP="000374C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Doprava nábytku a montážních pracovníků</w:t>
                      </w:r>
                    </w:p>
                    <w:p w:rsidR="000374CF" w:rsidRDefault="000374CF" w:rsidP="000374C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374CF" w:rsidRDefault="000374CF" w:rsidP="000374CF">
      <w:pPr>
        <w:spacing w:line="240" w:lineRule="auto"/>
      </w:pPr>
    </w:p>
    <w:p w:rsidR="000374CF" w:rsidRDefault="000374CF" w:rsidP="000374C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                                                      </w:t>
      </w:r>
      <w:r>
        <w:rPr>
          <w:b/>
          <w:color w:val="000000" w:themeColor="text1"/>
        </w:rPr>
        <w:t xml:space="preserve">SOUBOR    </w:t>
      </w:r>
      <w:r>
        <w:rPr>
          <w:b/>
          <w:color w:val="000000" w:themeColor="text1"/>
          <w:sz w:val="36"/>
          <w:szCs w:val="36"/>
        </w:rPr>
        <w:t>1</w:t>
      </w:r>
    </w:p>
    <w:p w:rsidR="000374CF" w:rsidRDefault="000374CF" w:rsidP="000374CF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0374CF" w:rsidRDefault="000374CF" w:rsidP="000374CF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Doprava nábytku a   montážních pracovníků.</w:t>
      </w:r>
    </w:p>
    <w:p w:rsidR="000374CF" w:rsidRDefault="000374CF" w:rsidP="000374CF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</w:p>
    <w:p w:rsidR="000374CF" w:rsidRDefault="000374CF" w:rsidP="000374C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228" name="Textové pol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74C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06</w:t>
                            </w:r>
                          </w:p>
                          <w:p w:rsidR="000374CF" w:rsidRDefault="000374CF" w:rsidP="000374C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ové pole 228" o:spid="_x0000_s1128" type="#_x0000_t202" style="position:absolute;margin-left:361.1pt;margin-top:49.5pt;width:88.5pt;height:33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" fillcolor="#a5a5a5 [2092]" stroked="f">
                <v:textbox>
                  <w:txbxContent>
                    <w:p w:rsidR="000374CF" w:rsidRDefault="000374CF" w:rsidP="000374CF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06</w:t>
                      </w:r>
                    </w:p>
                    <w:p w:rsidR="000374CF" w:rsidRDefault="000374CF" w:rsidP="000374CF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229" name="Textové pol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74C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ové pole 229" o:spid="_x0000_s1129" type="#_x0000_t202" style="position:absolute;margin-left:361.1pt;margin-top:25.8pt;width:88.5pt;height:21.7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zyJsgIAAFc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" fillcolor="#a5a5a5 [2092]" stroked="f">
                <v:textbox>
                  <w:txbxContent>
                    <w:p w:rsidR="000374CF" w:rsidRDefault="000374CF" w:rsidP="000374CF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230" name="Textové po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4CF" w:rsidRDefault="000374CF" w:rsidP="000374C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Úklid místnosti </w:t>
                            </w:r>
                          </w:p>
                          <w:p w:rsidR="000374CF" w:rsidRDefault="000374CF" w:rsidP="000374C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ové pole 230" o:spid="_x0000_s1130" type="#_x0000_t202" style="position:absolute;margin-left:-1.1pt;margin-top:25.8pt;width:354.65pt;height:21.7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H41swIAAFc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" fillcolor="#a5a5a5 [2092]" stroked="f">
                <v:textbox>
                  <w:txbxContent>
                    <w:p w:rsidR="000374CF" w:rsidRDefault="000374CF" w:rsidP="000374C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Úklid místnosti </w:t>
                      </w:r>
                    </w:p>
                    <w:p w:rsidR="000374CF" w:rsidRDefault="000374CF" w:rsidP="000374C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374CF" w:rsidRDefault="000374CF" w:rsidP="000374CF">
      <w:pPr>
        <w:spacing w:line="240" w:lineRule="auto"/>
      </w:pPr>
    </w:p>
    <w:p w:rsidR="000374CF" w:rsidRDefault="000374CF" w:rsidP="000374C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:rsidR="000374CF" w:rsidRDefault="000374CF" w:rsidP="000374CF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:rsidR="000374CF" w:rsidRDefault="000374CF" w:rsidP="000374CF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  <w:r>
        <w:rPr>
          <w:noProof/>
          <w:color w:val="000000" w:themeColor="text1"/>
        </w:rPr>
        <w:t>Pracovníci dodavatelské firmy zajistí úklid učebny včetně hrubého a mokrého úklidu místnosti a nábytku.</w:t>
      </w:r>
      <w:r>
        <w:rPr>
          <w:b/>
          <w:color w:val="FFFFFF" w:themeColor="background1"/>
          <w:sz w:val="24"/>
          <w:szCs w:val="24"/>
        </w:rPr>
        <w:t>RNÁ</w:t>
      </w:r>
    </w:p>
    <w:p w:rsidR="002A457E" w:rsidRDefault="002A457E" w:rsidP="002A457E">
      <w:pPr>
        <w:spacing w:before="100" w:beforeAutospacing="1" w:after="100" w:afterAutospacing="1" w:line="240" w:lineRule="auto"/>
        <w:rPr>
          <w:rFonts w:eastAsia="Times New Roman" w:cstheme="minorHAnsi"/>
          <w:b/>
          <w:sz w:val="40"/>
          <w:szCs w:val="40"/>
        </w:rPr>
      </w:pPr>
    </w:p>
    <w:p w:rsidR="002A457E" w:rsidRDefault="002A457E" w:rsidP="002A457E">
      <w:pPr>
        <w:spacing w:line="240" w:lineRule="auto"/>
        <w:jc w:val="center"/>
        <w:outlineLvl w:val="0"/>
        <w:rPr>
          <w:b/>
          <w:color w:val="000000" w:themeColor="text1"/>
          <w:sz w:val="40"/>
          <w:szCs w:val="40"/>
        </w:rPr>
      </w:pPr>
      <w:r w:rsidRPr="00F25B12">
        <w:rPr>
          <w:b/>
          <w:color w:val="000000" w:themeColor="text1"/>
          <w:sz w:val="40"/>
          <w:szCs w:val="40"/>
        </w:rPr>
        <w:t>Technické podmínky pro realizaci</w:t>
      </w:r>
    </w:p>
    <w:p w:rsidR="002A457E" w:rsidRDefault="002A457E" w:rsidP="002A457E">
      <w:pPr>
        <w:tabs>
          <w:tab w:val="left" w:pos="3825"/>
        </w:tabs>
        <w:spacing w:line="240" w:lineRule="auto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Dodavatel musí nabídnout uživateli před realizací výběr ze vzorků a barevných odstínu.</w:t>
      </w:r>
      <w:r w:rsidR="00BB2BC3">
        <w:rPr>
          <w:b/>
          <w:sz w:val="28"/>
          <w:szCs w:val="28"/>
        </w:rPr>
        <w:t xml:space="preserve"> </w:t>
      </w:r>
      <w:r w:rsidR="00D05231">
        <w:rPr>
          <w:b/>
          <w:sz w:val="28"/>
          <w:szCs w:val="28"/>
        </w:rPr>
        <w:t>Barevné provedení učebny a kabinetu</w:t>
      </w:r>
      <w:r>
        <w:rPr>
          <w:b/>
          <w:sz w:val="28"/>
          <w:szCs w:val="28"/>
        </w:rPr>
        <w:t xml:space="preserve"> je doporučující.</w:t>
      </w:r>
      <w:r w:rsidR="00BB2BC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Vybavení a zařízení musí splňovat i technické požadavky uživatele nejenom provozní, ale i  uživatelskou bezpečnost. </w:t>
      </w:r>
    </w:p>
    <w:p w:rsidR="002A457E" w:rsidRPr="00205579" w:rsidRDefault="00D05231" w:rsidP="002A457E">
      <w:pPr>
        <w:tabs>
          <w:tab w:val="left" w:pos="3825"/>
        </w:tabs>
        <w:spacing w:line="240" w:lineRule="auto"/>
        <w:outlineLvl w:val="0"/>
        <w:rPr>
          <w:b/>
          <w:noProof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 xml:space="preserve">    Součástí dodávky </w:t>
      </w:r>
      <w:r w:rsidR="002A457E">
        <w:rPr>
          <w:b/>
          <w:sz w:val="28"/>
          <w:szCs w:val="28"/>
        </w:rPr>
        <w:t xml:space="preserve"> je kompletní dovoz nábytku,</w:t>
      </w:r>
      <w:r w:rsidR="00BB2BC3">
        <w:rPr>
          <w:b/>
          <w:sz w:val="28"/>
          <w:szCs w:val="28"/>
        </w:rPr>
        <w:t xml:space="preserve"> </w:t>
      </w:r>
      <w:r w:rsidR="002A457E">
        <w:rPr>
          <w:b/>
          <w:sz w:val="28"/>
          <w:szCs w:val="28"/>
        </w:rPr>
        <w:t>dopravní náklady na montážní pracovníky ,noclehy,</w:t>
      </w:r>
      <w:r w:rsidR="00BB2BC3">
        <w:rPr>
          <w:b/>
          <w:sz w:val="28"/>
          <w:szCs w:val="28"/>
        </w:rPr>
        <w:t xml:space="preserve"> </w:t>
      </w:r>
      <w:r w:rsidR="002A457E">
        <w:rPr>
          <w:b/>
          <w:sz w:val="28"/>
          <w:szCs w:val="28"/>
        </w:rPr>
        <w:t>stravné a celková montáž nábytku.</w:t>
      </w:r>
      <w:r w:rsidR="00BB2BC3">
        <w:rPr>
          <w:b/>
          <w:sz w:val="28"/>
          <w:szCs w:val="28"/>
        </w:rPr>
        <w:t xml:space="preserve"> </w:t>
      </w:r>
      <w:r w:rsidR="002A457E">
        <w:rPr>
          <w:b/>
          <w:sz w:val="28"/>
          <w:szCs w:val="28"/>
        </w:rPr>
        <w:t xml:space="preserve">Součástí dodávky nábytku je i odborné </w:t>
      </w:r>
      <w:proofErr w:type="spellStart"/>
      <w:r w:rsidR="002A457E">
        <w:rPr>
          <w:b/>
          <w:sz w:val="28"/>
          <w:szCs w:val="28"/>
        </w:rPr>
        <w:t>dopojení</w:t>
      </w:r>
      <w:proofErr w:type="spellEnd"/>
      <w:r w:rsidR="002A457E">
        <w:rPr>
          <w:b/>
          <w:sz w:val="28"/>
          <w:szCs w:val="28"/>
        </w:rPr>
        <w:t xml:space="preserve"> médií v nábytku jako voda,</w:t>
      </w:r>
      <w:r w:rsidR="00BB2BC3">
        <w:rPr>
          <w:b/>
          <w:sz w:val="28"/>
          <w:szCs w:val="28"/>
        </w:rPr>
        <w:t xml:space="preserve"> </w:t>
      </w:r>
      <w:r w:rsidR="002A457E">
        <w:rPr>
          <w:b/>
          <w:sz w:val="28"/>
          <w:szCs w:val="28"/>
        </w:rPr>
        <w:t>odpady a elektroinstalace včetně potřebných revizí.</w:t>
      </w:r>
      <w:r w:rsidR="002A457E" w:rsidRPr="00205579">
        <w:rPr>
          <w:noProof/>
          <w:color w:val="000000" w:themeColor="text1"/>
        </w:rPr>
        <w:t xml:space="preserve"> </w:t>
      </w:r>
      <w:r w:rsidR="002A457E">
        <w:rPr>
          <w:b/>
          <w:noProof/>
          <w:color w:val="000000" w:themeColor="text1"/>
          <w:sz w:val="28"/>
          <w:szCs w:val="28"/>
        </w:rPr>
        <w:t xml:space="preserve">Dodavatel interiéru </w:t>
      </w:r>
      <w:r w:rsidR="002A457E" w:rsidRPr="00205579">
        <w:rPr>
          <w:b/>
          <w:noProof/>
          <w:color w:val="000000" w:themeColor="text1"/>
          <w:sz w:val="28"/>
          <w:szCs w:val="28"/>
        </w:rPr>
        <w:t xml:space="preserve"> provede hrubý a čistý úklid místnosti suchým a mokrým procesem.</w:t>
      </w:r>
    </w:p>
    <w:p w:rsidR="002A457E" w:rsidRPr="00E8304A" w:rsidRDefault="00E8304A" w:rsidP="002A457E">
      <w:pPr>
        <w:tabs>
          <w:tab w:val="left" w:pos="3825"/>
        </w:tabs>
        <w:spacing w:line="240" w:lineRule="auto"/>
        <w:outlineLvl w:val="0"/>
        <w:rPr>
          <w:b/>
          <w:noProof/>
          <w:color w:val="000000" w:themeColor="text1"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</w:t>
      </w:r>
      <w:r w:rsidR="002A457E" w:rsidRPr="00E8304A">
        <w:rPr>
          <w:b/>
          <w:sz w:val="28"/>
          <w:szCs w:val="28"/>
          <w:u w:val="single"/>
        </w:rPr>
        <w:t>Dodavatel je povinen si po stavební rekonstrukci zaměřit učebny a v případě kolizních rozměrů ,</w:t>
      </w:r>
      <w:r w:rsidR="00D05231" w:rsidRPr="00E8304A">
        <w:rPr>
          <w:b/>
          <w:sz w:val="28"/>
          <w:szCs w:val="28"/>
          <w:u w:val="single"/>
        </w:rPr>
        <w:t xml:space="preserve"> </w:t>
      </w:r>
      <w:r w:rsidR="002A457E" w:rsidRPr="00E8304A">
        <w:rPr>
          <w:b/>
          <w:sz w:val="28"/>
          <w:szCs w:val="28"/>
          <w:u w:val="single"/>
        </w:rPr>
        <w:t>upravit výrobní výkresy nábytků a dalšího vybavení v součinnosti se zadavatelem zakázky a projektantem interiéru a stavby.</w:t>
      </w:r>
    </w:p>
    <w:p w:rsidR="002465A2" w:rsidRDefault="002465A2" w:rsidP="002D4396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</w:p>
    <w:sectPr w:rsidR="002465A2" w:rsidSect="00B87BC5">
      <w:footerReference w:type="default" r:id="rId8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82C" w:rsidRDefault="00D4682C" w:rsidP="00112FBA">
      <w:pPr>
        <w:spacing w:after="0" w:line="240" w:lineRule="auto"/>
      </w:pPr>
      <w:r>
        <w:separator/>
      </w:r>
    </w:p>
  </w:endnote>
  <w:endnote w:type="continuationSeparator" w:id="0">
    <w:p w:rsidR="00D4682C" w:rsidRDefault="00D4682C" w:rsidP="00112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98512"/>
      <w:docPartObj>
        <w:docPartGallery w:val="Page Numbers (Bottom of Page)"/>
        <w:docPartUnique/>
      </w:docPartObj>
    </w:sdtPr>
    <w:sdtEndPr/>
    <w:sdtContent>
      <w:p w:rsidR="000374CF" w:rsidRDefault="000374CF">
        <w:pPr>
          <w:pStyle w:val="Zpat"/>
        </w:pPr>
        <w:r>
          <w:rPr>
            <w:rFonts w:asciiTheme="majorHAnsi" w:hAnsiTheme="majorHAns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779298E8" wp14:editId="4E00EC00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0" b="0"/>
                  <wp:wrapNone/>
                  <wp:docPr id="1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55000"/>
                                    <a:lumOff val="4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74CF" w:rsidRDefault="000374CF">
                              <w:pPr>
                                <w:pStyle w:val="Zpat"/>
                                <w:pBdr>
                                  <w:top w:val="single" w:sz="12" w:space="1" w:color="9BBB59" w:themeColor="accent3"/>
                                  <w:bottom w:val="single" w:sz="48" w:space="1" w:color="9BBB59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645B25" w:rsidRPr="00645B25">
                                <w:rPr>
                                  <w:noProof/>
                                  <w:sz w:val="28"/>
                                  <w:szCs w:val="28"/>
                                </w:rPr>
                                <w:t>13</w:t>
                              </w:r>
                              <w:r>
                                <w:rPr>
                                  <w:noProof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79298E8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Shape 1" o:spid="_x0000_s1131" type="#_x0000_t176" style="position:absolute;margin-left:0;margin-top:0;width:40.35pt;height:34.75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" filled="f" fillcolor="#4f81bd [3204]" stroked="f" strokecolor="#737373 [1789]">
                  <v:textbox>
                    <w:txbxContent>
                      <w:p w:rsidR="000374CF" w:rsidRDefault="000374CF">
                        <w:pPr>
                          <w:pStyle w:val="Zpat"/>
                          <w:pBdr>
                            <w:top w:val="single" w:sz="12" w:space="1" w:color="9BBB59" w:themeColor="accent3"/>
                            <w:bottom w:val="single" w:sz="48" w:space="1" w:color="9BBB59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645B25" w:rsidRPr="00645B25">
                          <w:rPr>
                            <w:noProof/>
                            <w:sz w:val="28"/>
                            <w:szCs w:val="28"/>
                          </w:rPr>
                          <w:t>13</w:t>
                        </w:r>
                        <w:r>
                          <w:rPr>
                            <w:noProof/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82C" w:rsidRDefault="00D4682C" w:rsidP="00112FBA">
      <w:pPr>
        <w:spacing w:after="0" w:line="240" w:lineRule="auto"/>
      </w:pPr>
      <w:r>
        <w:separator/>
      </w:r>
    </w:p>
  </w:footnote>
  <w:footnote w:type="continuationSeparator" w:id="0">
    <w:p w:rsidR="00D4682C" w:rsidRDefault="00D4682C" w:rsidP="00112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47D81"/>
    <w:multiLevelType w:val="multilevel"/>
    <w:tmpl w:val="376EC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0E4F08"/>
    <w:multiLevelType w:val="multilevel"/>
    <w:tmpl w:val="6F800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28747A"/>
    <w:multiLevelType w:val="multilevel"/>
    <w:tmpl w:val="94DE7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973ACD"/>
    <w:multiLevelType w:val="multilevel"/>
    <w:tmpl w:val="9C168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DC1CE2"/>
    <w:multiLevelType w:val="multilevel"/>
    <w:tmpl w:val="70246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2849C1"/>
    <w:multiLevelType w:val="multilevel"/>
    <w:tmpl w:val="69681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634D69"/>
    <w:multiLevelType w:val="multilevel"/>
    <w:tmpl w:val="051EC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2B2E22"/>
    <w:multiLevelType w:val="multilevel"/>
    <w:tmpl w:val="09F20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8F422D"/>
    <w:multiLevelType w:val="multilevel"/>
    <w:tmpl w:val="F4842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4E27A3"/>
    <w:multiLevelType w:val="hybridMultilevel"/>
    <w:tmpl w:val="B60435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B17541"/>
    <w:multiLevelType w:val="multilevel"/>
    <w:tmpl w:val="03FEA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A2F5065"/>
    <w:multiLevelType w:val="multilevel"/>
    <w:tmpl w:val="E71A7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A981F6E"/>
    <w:multiLevelType w:val="multilevel"/>
    <w:tmpl w:val="DAA0C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85D60C6"/>
    <w:multiLevelType w:val="multilevel"/>
    <w:tmpl w:val="D25836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10"/>
  </w:num>
  <w:num w:numId="5">
    <w:abstractNumId w:val="12"/>
  </w:num>
  <w:num w:numId="6">
    <w:abstractNumId w:val="13"/>
  </w:num>
  <w:num w:numId="7">
    <w:abstractNumId w:val="4"/>
  </w:num>
  <w:num w:numId="8">
    <w:abstractNumId w:val="5"/>
  </w:num>
  <w:num w:numId="9">
    <w:abstractNumId w:val="0"/>
  </w:num>
  <w:num w:numId="10">
    <w:abstractNumId w:val="9"/>
  </w:num>
  <w:num w:numId="11">
    <w:abstractNumId w:val="7"/>
  </w:num>
  <w:num w:numId="12">
    <w:abstractNumId w:val="7"/>
  </w:num>
  <w:num w:numId="13">
    <w:abstractNumId w:val="0"/>
  </w:num>
  <w:num w:numId="14">
    <w:abstractNumId w:val="0"/>
  </w:num>
  <w:num w:numId="15">
    <w:abstractNumId w:val="1"/>
  </w:num>
  <w:num w:numId="16">
    <w:abstractNumId w:val="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FBA"/>
    <w:rsid w:val="00005AE4"/>
    <w:rsid w:val="00007FAE"/>
    <w:rsid w:val="00014D07"/>
    <w:rsid w:val="000153E1"/>
    <w:rsid w:val="00017259"/>
    <w:rsid w:val="0002013B"/>
    <w:rsid w:val="00020571"/>
    <w:rsid w:val="00023180"/>
    <w:rsid w:val="000243A6"/>
    <w:rsid w:val="00024D37"/>
    <w:rsid w:val="00024DF0"/>
    <w:rsid w:val="00026929"/>
    <w:rsid w:val="000322EA"/>
    <w:rsid w:val="0003288F"/>
    <w:rsid w:val="00032931"/>
    <w:rsid w:val="000374CF"/>
    <w:rsid w:val="00037CA8"/>
    <w:rsid w:val="0004019D"/>
    <w:rsid w:val="000454AF"/>
    <w:rsid w:val="00047427"/>
    <w:rsid w:val="00050343"/>
    <w:rsid w:val="00050381"/>
    <w:rsid w:val="00051AA1"/>
    <w:rsid w:val="00053BEB"/>
    <w:rsid w:val="00053D90"/>
    <w:rsid w:val="00055BDE"/>
    <w:rsid w:val="000566F3"/>
    <w:rsid w:val="0006141C"/>
    <w:rsid w:val="00061A45"/>
    <w:rsid w:val="00062088"/>
    <w:rsid w:val="00062BB0"/>
    <w:rsid w:val="000641DB"/>
    <w:rsid w:val="0007266B"/>
    <w:rsid w:val="00072ECC"/>
    <w:rsid w:val="00073D80"/>
    <w:rsid w:val="000740E0"/>
    <w:rsid w:val="00074BF3"/>
    <w:rsid w:val="00077375"/>
    <w:rsid w:val="00083DA8"/>
    <w:rsid w:val="00087E89"/>
    <w:rsid w:val="00090239"/>
    <w:rsid w:val="000A0F01"/>
    <w:rsid w:val="000A4B49"/>
    <w:rsid w:val="000B1084"/>
    <w:rsid w:val="000B1C95"/>
    <w:rsid w:val="000B23D2"/>
    <w:rsid w:val="000B260D"/>
    <w:rsid w:val="000B2B87"/>
    <w:rsid w:val="000B327C"/>
    <w:rsid w:val="000B5893"/>
    <w:rsid w:val="000B6C85"/>
    <w:rsid w:val="000C05DD"/>
    <w:rsid w:val="000C2D27"/>
    <w:rsid w:val="000C3A0C"/>
    <w:rsid w:val="000C7E01"/>
    <w:rsid w:val="000D02EC"/>
    <w:rsid w:val="000D5405"/>
    <w:rsid w:val="000D7B7E"/>
    <w:rsid w:val="000D7FB8"/>
    <w:rsid w:val="000E04DF"/>
    <w:rsid w:val="000E0512"/>
    <w:rsid w:val="000E0D64"/>
    <w:rsid w:val="000E1A67"/>
    <w:rsid w:val="000E4918"/>
    <w:rsid w:val="000E7532"/>
    <w:rsid w:val="000F027E"/>
    <w:rsid w:val="000F6ADB"/>
    <w:rsid w:val="000F7362"/>
    <w:rsid w:val="00100D4D"/>
    <w:rsid w:val="001021AD"/>
    <w:rsid w:val="001036A2"/>
    <w:rsid w:val="00104BC3"/>
    <w:rsid w:val="00105F2E"/>
    <w:rsid w:val="0011099D"/>
    <w:rsid w:val="00111C92"/>
    <w:rsid w:val="0011230F"/>
    <w:rsid w:val="00112D56"/>
    <w:rsid w:val="00112FBA"/>
    <w:rsid w:val="00114D3A"/>
    <w:rsid w:val="00117D64"/>
    <w:rsid w:val="001201DD"/>
    <w:rsid w:val="00122DEC"/>
    <w:rsid w:val="001304E3"/>
    <w:rsid w:val="0013364B"/>
    <w:rsid w:val="001363D2"/>
    <w:rsid w:val="00140D92"/>
    <w:rsid w:val="001428D1"/>
    <w:rsid w:val="00146FD6"/>
    <w:rsid w:val="001548F6"/>
    <w:rsid w:val="001701BC"/>
    <w:rsid w:val="00171EAD"/>
    <w:rsid w:val="00185240"/>
    <w:rsid w:val="00186B86"/>
    <w:rsid w:val="00191617"/>
    <w:rsid w:val="00195DE4"/>
    <w:rsid w:val="00197DA3"/>
    <w:rsid w:val="001A228A"/>
    <w:rsid w:val="001A3D71"/>
    <w:rsid w:val="001A4389"/>
    <w:rsid w:val="001A54A6"/>
    <w:rsid w:val="001A61FF"/>
    <w:rsid w:val="001A69A2"/>
    <w:rsid w:val="001A75EA"/>
    <w:rsid w:val="001A7B55"/>
    <w:rsid w:val="001B0188"/>
    <w:rsid w:val="001B10D7"/>
    <w:rsid w:val="001B150E"/>
    <w:rsid w:val="001B1BEE"/>
    <w:rsid w:val="001B379D"/>
    <w:rsid w:val="001C0EC1"/>
    <w:rsid w:val="001C191A"/>
    <w:rsid w:val="001C482E"/>
    <w:rsid w:val="001C4A87"/>
    <w:rsid w:val="001D1BC7"/>
    <w:rsid w:val="001D2BA5"/>
    <w:rsid w:val="001D42F4"/>
    <w:rsid w:val="001D43B9"/>
    <w:rsid w:val="001D72FF"/>
    <w:rsid w:val="001E06FF"/>
    <w:rsid w:val="001E251B"/>
    <w:rsid w:val="001E2CB6"/>
    <w:rsid w:val="001E5AA7"/>
    <w:rsid w:val="001E6353"/>
    <w:rsid w:val="001F02BC"/>
    <w:rsid w:val="001F23FF"/>
    <w:rsid w:val="00202263"/>
    <w:rsid w:val="00202F72"/>
    <w:rsid w:val="00205579"/>
    <w:rsid w:val="00205603"/>
    <w:rsid w:val="0020753E"/>
    <w:rsid w:val="002077C2"/>
    <w:rsid w:val="00211793"/>
    <w:rsid w:val="00211951"/>
    <w:rsid w:val="00214DE7"/>
    <w:rsid w:val="002234E4"/>
    <w:rsid w:val="00227F54"/>
    <w:rsid w:val="0023087E"/>
    <w:rsid w:val="002308A9"/>
    <w:rsid w:val="00232B5F"/>
    <w:rsid w:val="00232EB5"/>
    <w:rsid w:val="0023409B"/>
    <w:rsid w:val="002352BC"/>
    <w:rsid w:val="00241B1E"/>
    <w:rsid w:val="00243850"/>
    <w:rsid w:val="002465A2"/>
    <w:rsid w:val="0024784D"/>
    <w:rsid w:val="0025174E"/>
    <w:rsid w:val="00251931"/>
    <w:rsid w:val="00252B6A"/>
    <w:rsid w:val="00253603"/>
    <w:rsid w:val="00257D06"/>
    <w:rsid w:val="00260E58"/>
    <w:rsid w:val="00261CA3"/>
    <w:rsid w:val="00263A2D"/>
    <w:rsid w:val="00270740"/>
    <w:rsid w:val="00270934"/>
    <w:rsid w:val="002764BF"/>
    <w:rsid w:val="00276FA4"/>
    <w:rsid w:val="00281EEC"/>
    <w:rsid w:val="00281F4B"/>
    <w:rsid w:val="00282A49"/>
    <w:rsid w:val="00287249"/>
    <w:rsid w:val="00287725"/>
    <w:rsid w:val="00287F43"/>
    <w:rsid w:val="00291C51"/>
    <w:rsid w:val="00294AAA"/>
    <w:rsid w:val="002958A0"/>
    <w:rsid w:val="00296ADC"/>
    <w:rsid w:val="00297D98"/>
    <w:rsid w:val="002A0289"/>
    <w:rsid w:val="002A0B8C"/>
    <w:rsid w:val="002A2E1D"/>
    <w:rsid w:val="002A339F"/>
    <w:rsid w:val="002A38D7"/>
    <w:rsid w:val="002A457E"/>
    <w:rsid w:val="002A703D"/>
    <w:rsid w:val="002B085E"/>
    <w:rsid w:val="002B5869"/>
    <w:rsid w:val="002B7151"/>
    <w:rsid w:val="002B7CB4"/>
    <w:rsid w:val="002C0131"/>
    <w:rsid w:val="002C0884"/>
    <w:rsid w:val="002D07A1"/>
    <w:rsid w:val="002D0BFF"/>
    <w:rsid w:val="002D17BF"/>
    <w:rsid w:val="002D2ED7"/>
    <w:rsid w:val="002D4396"/>
    <w:rsid w:val="002D53F2"/>
    <w:rsid w:val="002D5558"/>
    <w:rsid w:val="002D55BA"/>
    <w:rsid w:val="002D580E"/>
    <w:rsid w:val="002E266A"/>
    <w:rsid w:val="002E3390"/>
    <w:rsid w:val="002E4C7A"/>
    <w:rsid w:val="002E55CE"/>
    <w:rsid w:val="002F1B44"/>
    <w:rsid w:val="002F4E43"/>
    <w:rsid w:val="002F679E"/>
    <w:rsid w:val="003002ED"/>
    <w:rsid w:val="0031088B"/>
    <w:rsid w:val="00313D01"/>
    <w:rsid w:val="00315CD3"/>
    <w:rsid w:val="003215FF"/>
    <w:rsid w:val="00323E24"/>
    <w:rsid w:val="003245F5"/>
    <w:rsid w:val="00326821"/>
    <w:rsid w:val="00326E8F"/>
    <w:rsid w:val="003304F4"/>
    <w:rsid w:val="003321D1"/>
    <w:rsid w:val="00345B4E"/>
    <w:rsid w:val="00346B00"/>
    <w:rsid w:val="0035317A"/>
    <w:rsid w:val="00353BF1"/>
    <w:rsid w:val="00354C48"/>
    <w:rsid w:val="00355614"/>
    <w:rsid w:val="00355954"/>
    <w:rsid w:val="00355B45"/>
    <w:rsid w:val="0036188F"/>
    <w:rsid w:val="00361D2C"/>
    <w:rsid w:val="00365446"/>
    <w:rsid w:val="003654B6"/>
    <w:rsid w:val="0036710F"/>
    <w:rsid w:val="003712CE"/>
    <w:rsid w:val="00371D2E"/>
    <w:rsid w:val="00373396"/>
    <w:rsid w:val="003738B3"/>
    <w:rsid w:val="00373AE4"/>
    <w:rsid w:val="00373BBD"/>
    <w:rsid w:val="00385ED0"/>
    <w:rsid w:val="003871DC"/>
    <w:rsid w:val="003920CD"/>
    <w:rsid w:val="003942DC"/>
    <w:rsid w:val="00394D6D"/>
    <w:rsid w:val="003A0E98"/>
    <w:rsid w:val="003B339C"/>
    <w:rsid w:val="003B783A"/>
    <w:rsid w:val="003C14BB"/>
    <w:rsid w:val="003C1B9A"/>
    <w:rsid w:val="003C246E"/>
    <w:rsid w:val="003C254C"/>
    <w:rsid w:val="003C6166"/>
    <w:rsid w:val="003C780F"/>
    <w:rsid w:val="003D1B6B"/>
    <w:rsid w:val="003D1CCD"/>
    <w:rsid w:val="003D2256"/>
    <w:rsid w:val="003D28A1"/>
    <w:rsid w:val="003D74CC"/>
    <w:rsid w:val="003E1467"/>
    <w:rsid w:val="003E6222"/>
    <w:rsid w:val="003F0610"/>
    <w:rsid w:val="003F202B"/>
    <w:rsid w:val="003F256C"/>
    <w:rsid w:val="003F4083"/>
    <w:rsid w:val="003F40DA"/>
    <w:rsid w:val="003F4C81"/>
    <w:rsid w:val="003F579E"/>
    <w:rsid w:val="00400A94"/>
    <w:rsid w:val="00406C04"/>
    <w:rsid w:val="004139F3"/>
    <w:rsid w:val="0041696E"/>
    <w:rsid w:val="004237FF"/>
    <w:rsid w:val="00423DA9"/>
    <w:rsid w:val="004262BE"/>
    <w:rsid w:val="00427580"/>
    <w:rsid w:val="00433C34"/>
    <w:rsid w:val="00434BB1"/>
    <w:rsid w:val="004407A7"/>
    <w:rsid w:val="004407C3"/>
    <w:rsid w:val="00440BD9"/>
    <w:rsid w:val="004523F2"/>
    <w:rsid w:val="00453CA8"/>
    <w:rsid w:val="004544FE"/>
    <w:rsid w:val="0046564C"/>
    <w:rsid w:val="00466760"/>
    <w:rsid w:val="00467F85"/>
    <w:rsid w:val="00471039"/>
    <w:rsid w:val="00471635"/>
    <w:rsid w:val="0047318A"/>
    <w:rsid w:val="00475BF7"/>
    <w:rsid w:val="004801A3"/>
    <w:rsid w:val="00480BE4"/>
    <w:rsid w:val="00484349"/>
    <w:rsid w:val="0048479D"/>
    <w:rsid w:val="00486090"/>
    <w:rsid w:val="004909DF"/>
    <w:rsid w:val="004934C6"/>
    <w:rsid w:val="00495DFF"/>
    <w:rsid w:val="00496252"/>
    <w:rsid w:val="0049645E"/>
    <w:rsid w:val="00496981"/>
    <w:rsid w:val="00497196"/>
    <w:rsid w:val="004973BE"/>
    <w:rsid w:val="004B049A"/>
    <w:rsid w:val="004B27DD"/>
    <w:rsid w:val="004B283B"/>
    <w:rsid w:val="004B3AB4"/>
    <w:rsid w:val="004B4ACA"/>
    <w:rsid w:val="004B52C8"/>
    <w:rsid w:val="004B5361"/>
    <w:rsid w:val="004C2A40"/>
    <w:rsid w:val="004C3AC3"/>
    <w:rsid w:val="004C3C6D"/>
    <w:rsid w:val="004C65A0"/>
    <w:rsid w:val="004C7707"/>
    <w:rsid w:val="004D2455"/>
    <w:rsid w:val="004D2CF6"/>
    <w:rsid w:val="004D78A3"/>
    <w:rsid w:val="004E2993"/>
    <w:rsid w:val="004E4C84"/>
    <w:rsid w:val="004E6ACB"/>
    <w:rsid w:val="004F24E1"/>
    <w:rsid w:val="004F30AE"/>
    <w:rsid w:val="00500336"/>
    <w:rsid w:val="00501E08"/>
    <w:rsid w:val="0050660C"/>
    <w:rsid w:val="005075F5"/>
    <w:rsid w:val="00511525"/>
    <w:rsid w:val="00511598"/>
    <w:rsid w:val="00511735"/>
    <w:rsid w:val="00520DF2"/>
    <w:rsid w:val="005228D1"/>
    <w:rsid w:val="00523013"/>
    <w:rsid w:val="0052767E"/>
    <w:rsid w:val="0053026D"/>
    <w:rsid w:val="00534138"/>
    <w:rsid w:val="00534EAA"/>
    <w:rsid w:val="00535107"/>
    <w:rsid w:val="005379AF"/>
    <w:rsid w:val="00540A16"/>
    <w:rsid w:val="00541401"/>
    <w:rsid w:val="00542BE8"/>
    <w:rsid w:val="00552AF2"/>
    <w:rsid w:val="00554832"/>
    <w:rsid w:val="00555BC8"/>
    <w:rsid w:val="0055647A"/>
    <w:rsid w:val="005564F6"/>
    <w:rsid w:val="0057055E"/>
    <w:rsid w:val="0057273A"/>
    <w:rsid w:val="0057335D"/>
    <w:rsid w:val="0057340C"/>
    <w:rsid w:val="00575E57"/>
    <w:rsid w:val="00580A11"/>
    <w:rsid w:val="00582252"/>
    <w:rsid w:val="00584757"/>
    <w:rsid w:val="00590E02"/>
    <w:rsid w:val="0059201C"/>
    <w:rsid w:val="005968F2"/>
    <w:rsid w:val="005A0752"/>
    <w:rsid w:val="005A21EB"/>
    <w:rsid w:val="005A3BBD"/>
    <w:rsid w:val="005A56C7"/>
    <w:rsid w:val="005B01CD"/>
    <w:rsid w:val="005B09B1"/>
    <w:rsid w:val="005B09CF"/>
    <w:rsid w:val="005B0B88"/>
    <w:rsid w:val="005B1344"/>
    <w:rsid w:val="005B15A2"/>
    <w:rsid w:val="005B47E9"/>
    <w:rsid w:val="005B4CDE"/>
    <w:rsid w:val="005C31D2"/>
    <w:rsid w:val="005C4CBE"/>
    <w:rsid w:val="005C4E72"/>
    <w:rsid w:val="005C72A8"/>
    <w:rsid w:val="005C7DA0"/>
    <w:rsid w:val="005D5A59"/>
    <w:rsid w:val="005D7661"/>
    <w:rsid w:val="005E5A20"/>
    <w:rsid w:val="005F248A"/>
    <w:rsid w:val="005F2611"/>
    <w:rsid w:val="005F3C19"/>
    <w:rsid w:val="005F6731"/>
    <w:rsid w:val="00603384"/>
    <w:rsid w:val="0060383C"/>
    <w:rsid w:val="006107D3"/>
    <w:rsid w:val="00613A1C"/>
    <w:rsid w:val="00613DE2"/>
    <w:rsid w:val="00616791"/>
    <w:rsid w:val="00620A24"/>
    <w:rsid w:val="00620A28"/>
    <w:rsid w:val="00621772"/>
    <w:rsid w:val="00623FF8"/>
    <w:rsid w:val="00624885"/>
    <w:rsid w:val="00625333"/>
    <w:rsid w:val="0062657B"/>
    <w:rsid w:val="00627AF6"/>
    <w:rsid w:val="006301DF"/>
    <w:rsid w:val="006326CC"/>
    <w:rsid w:val="00633766"/>
    <w:rsid w:val="00635E73"/>
    <w:rsid w:val="0064340B"/>
    <w:rsid w:val="00643AF3"/>
    <w:rsid w:val="00645B25"/>
    <w:rsid w:val="0064752D"/>
    <w:rsid w:val="006475AE"/>
    <w:rsid w:val="0065122B"/>
    <w:rsid w:val="00651C37"/>
    <w:rsid w:val="00654617"/>
    <w:rsid w:val="0065486F"/>
    <w:rsid w:val="00655E93"/>
    <w:rsid w:val="00656F51"/>
    <w:rsid w:val="0066045C"/>
    <w:rsid w:val="00663AFA"/>
    <w:rsid w:val="0067070B"/>
    <w:rsid w:val="0067111E"/>
    <w:rsid w:val="0067664C"/>
    <w:rsid w:val="00680FCC"/>
    <w:rsid w:val="0068136B"/>
    <w:rsid w:val="00681566"/>
    <w:rsid w:val="00682C14"/>
    <w:rsid w:val="006844C8"/>
    <w:rsid w:val="00690211"/>
    <w:rsid w:val="006956F4"/>
    <w:rsid w:val="006975F4"/>
    <w:rsid w:val="006A2048"/>
    <w:rsid w:val="006A280F"/>
    <w:rsid w:val="006A2BC8"/>
    <w:rsid w:val="006A3E56"/>
    <w:rsid w:val="006A7200"/>
    <w:rsid w:val="006B28ED"/>
    <w:rsid w:val="006B2D45"/>
    <w:rsid w:val="006B3901"/>
    <w:rsid w:val="006C5309"/>
    <w:rsid w:val="006C687F"/>
    <w:rsid w:val="006D391F"/>
    <w:rsid w:val="006D56FA"/>
    <w:rsid w:val="006D7470"/>
    <w:rsid w:val="006D7BCA"/>
    <w:rsid w:val="006E0189"/>
    <w:rsid w:val="006E2292"/>
    <w:rsid w:val="006E39A3"/>
    <w:rsid w:val="006E5551"/>
    <w:rsid w:val="006F15BF"/>
    <w:rsid w:val="006F1E07"/>
    <w:rsid w:val="006F212E"/>
    <w:rsid w:val="006F2E4B"/>
    <w:rsid w:val="006F6526"/>
    <w:rsid w:val="0070175B"/>
    <w:rsid w:val="00704846"/>
    <w:rsid w:val="007111DC"/>
    <w:rsid w:val="00712D26"/>
    <w:rsid w:val="00712F1C"/>
    <w:rsid w:val="007254E0"/>
    <w:rsid w:val="0072788D"/>
    <w:rsid w:val="00734F66"/>
    <w:rsid w:val="007353BE"/>
    <w:rsid w:val="00737BEF"/>
    <w:rsid w:val="007401D1"/>
    <w:rsid w:val="007459A4"/>
    <w:rsid w:val="007459EB"/>
    <w:rsid w:val="00746457"/>
    <w:rsid w:val="00746D24"/>
    <w:rsid w:val="0075052A"/>
    <w:rsid w:val="00750CF4"/>
    <w:rsid w:val="00751E6D"/>
    <w:rsid w:val="00752C4F"/>
    <w:rsid w:val="007542AE"/>
    <w:rsid w:val="007577D2"/>
    <w:rsid w:val="00757CDD"/>
    <w:rsid w:val="007624F2"/>
    <w:rsid w:val="0076560D"/>
    <w:rsid w:val="0076578F"/>
    <w:rsid w:val="00765975"/>
    <w:rsid w:val="007745F5"/>
    <w:rsid w:val="00775366"/>
    <w:rsid w:val="00776853"/>
    <w:rsid w:val="007771B7"/>
    <w:rsid w:val="007842F4"/>
    <w:rsid w:val="0078462D"/>
    <w:rsid w:val="00786CCD"/>
    <w:rsid w:val="007879FF"/>
    <w:rsid w:val="00787C60"/>
    <w:rsid w:val="007911FD"/>
    <w:rsid w:val="00792C73"/>
    <w:rsid w:val="007A54FE"/>
    <w:rsid w:val="007A5B7D"/>
    <w:rsid w:val="007A6CFC"/>
    <w:rsid w:val="007B2BCC"/>
    <w:rsid w:val="007B53D0"/>
    <w:rsid w:val="007B66CE"/>
    <w:rsid w:val="007B755B"/>
    <w:rsid w:val="007C1E2C"/>
    <w:rsid w:val="007C2FCC"/>
    <w:rsid w:val="007C5A24"/>
    <w:rsid w:val="007C78D6"/>
    <w:rsid w:val="007D2175"/>
    <w:rsid w:val="007D363F"/>
    <w:rsid w:val="007D42DA"/>
    <w:rsid w:val="007D4CB4"/>
    <w:rsid w:val="007D5863"/>
    <w:rsid w:val="007D5CCD"/>
    <w:rsid w:val="007D7568"/>
    <w:rsid w:val="007E0538"/>
    <w:rsid w:val="007E0C31"/>
    <w:rsid w:val="007E3623"/>
    <w:rsid w:val="007F33BB"/>
    <w:rsid w:val="007F3411"/>
    <w:rsid w:val="007F4ADB"/>
    <w:rsid w:val="007F4C96"/>
    <w:rsid w:val="00800729"/>
    <w:rsid w:val="00804BC5"/>
    <w:rsid w:val="00810DD8"/>
    <w:rsid w:val="0081315F"/>
    <w:rsid w:val="00814CEB"/>
    <w:rsid w:val="00816E80"/>
    <w:rsid w:val="008173B9"/>
    <w:rsid w:val="00817E72"/>
    <w:rsid w:val="0082099D"/>
    <w:rsid w:val="00822123"/>
    <w:rsid w:val="008256D6"/>
    <w:rsid w:val="00835D43"/>
    <w:rsid w:val="00843073"/>
    <w:rsid w:val="008435F3"/>
    <w:rsid w:val="0084583B"/>
    <w:rsid w:val="008513DF"/>
    <w:rsid w:val="00851F4B"/>
    <w:rsid w:val="00853728"/>
    <w:rsid w:val="0085457A"/>
    <w:rsid w:val="00856B34"/>
    <w:rsid w:val="0086103F"/>
    <w:rsid w:val="00863661"/>
    <w:rsid w:val="00865835"/>
    <w:rsid w:val="00867D9D"/>
    <w:rsid w:val="008738E1"/>
    <w:rsid w:val="00874249"/>
    <w:rsid w:val="00874E80"/>
    <w:rsid w:val="00875DA4"/>
    <w:rsid w:val="00875FAF"/>
    <w:rsid w:val="00880B37"/>
    <w:rsid w:val="00881C1F"/>
    <w:rsid w:val="008826F0"/>
    <w:rsid w:val="00882AFA"/>
    <w:rsid w:val="0088505E"/>
    <w:rsid w:val="00885351"/>
    <w:rsid w:val="00892181"/>
    <w:rsid w:val="00895D11"/>
    <w:rsid w:val="00895F21"/>
    <w:rsid w:val="008A08D9"/>
    <w:rsid w:val="008A1EAA"/>
    <w:rsid w:val="008A2E37"/>
    <w:rsid w:val="008A764B"/>
    <w:rsid w:val="008A789A"/>
    <w:rsid w:val="008B185A"/>
    <w:rsid w:val="008B3269"/>
    <w:rsid w:val="008B5065"/>
    <w:rsid w:val="008B645D"/>
    <w:rsid w:val="008C09E2"/>
    <w:rsid w:val="008C10A4"/>
    <w:rsid w:val="008C264C"/>
    <w:rsid w:val="008C5D64"/>
    <w:rsid w:val="008D7A5E"/>
    <w:rsid w:val="008E00E5"/>
    <w:rsid w:val="008E0BBE"/>
    <w:rsid w:val="008E0FB9"/>
    <w:rsid w:val="008E120A"/>
    <w:rsid w:val="008E2239"/>
    <w:rsid w:val="008E4D9D"/>
    <w:rsid w:val="009006AA"/>
    <w:rsid w:val="00901456"/>
    <w:rsid w:val="009068CF"/>
    <w:rsid w:val="00907640"/>
    <w:rsid w:val="00917829"/>
    <w:rsid w:val="00922A7E"/>
    <w:rsid w:val="00924515"/>
    <w:rsid w:val="00925CFD"/>
    <w:rsid w:val="009314B6"/>
    <w:rsid w:val="009319A2"/>
    <w:rsid w:val="00935FCB"/>
    <w:rsid w:val="0094594E"/>
    <w:rsid w:val="00947EDB"/>
    <w:rsid w:val="00950829"/>
    <w:rsid w:val="009511AD"/>
    <w:rsid w:val="00956BB2"/>
    <w:rsid w:val="00957D44"/>
    <w:rsid w:val="00962874"/>
    <w:rsid w:val="009630EE"/>
    <w:rsid w:val="009641EF"/>
    <w:rsid w:val="009646AF"/>
    <w:rsid w:val="00967F31"/>
    <w:rsid w:val="0097191A"/>
    <w:rsid w:val="0097325F"/>
    <w:rsid w:val="00975A8A"/>
    <w:rsid w:val="0098140E"/>
    <w:rsid w:val="009823D0"/>
    <w:rsid w:val="009834F5"/>
    <w:rsid w:val="009849BA"/>
    <w:rsid w:val="00984D3B"/>
    <w:rsid w:val="00986757"/>
    <w:rsid w:val="0099016F"/>
    <w:rsid w:val="0099479F"/>
    <w:rsid w:val="009A1EB0"/>
    <w:rsid w:val="009A41DC"/>
    <w:rsid w:val="009A68E3"/>
    <w:rsid w:val="009A7FC6"/>
    <w:rsid w:val="009B0068"/>
    <w:rsid w:val="009B2589"/>
    <w:rsid w:val="009B5850"/>
    <w:rsid w:val="009B58FD"/>
    <w:rsid w:val="009C038C"/>
    <w:rsid w:val="009C09BA"/>
    <w:rsid w:val="009C145E"/>
    <w:rsid w:val="009C4357"/>
    <w:rsid w:val="009C5248"/>
    <w:rsid w:val="009C77C5"/>
    <w:rsid w:val="009D04FD"/>
    <w:rsid w:val="009D3CD5"/>
    <w:rsid w:val="009D6C62"/>
    <w:rsid w:val="009D75FF"/>
    <w:rsid w:val="009E1C87"/>
    <w:rsid w:val="009E3962"/>
    <w:rsid w:val="009E416F"/>
    <w:rsid w:val="009E64FB"/>
    <w:rsid w:val="009F1419"/>
    <w:rsid w:val="009F4411"/>
    <w:rsid w:val="009F4656"/>
    <w:rsid w:val="009F4931"/>
    <w:rsid w:val="009F4E60"/>
    <w:rsid w:val="009F608A"/>
    <w:rsid w:val="009F7DF5"/>
    <w:rsid w:val="00A03824"/>
    <w:rsid w:val="00A06083"/>
    <w:rsid w:val="00A10F81"/>
    <w:rsid w:val="00A11F4D"/>
    <w:rsid w:val="00A153E7"/>
    <w:rsid w:val="00A169FB"/>
    <w:rsid w:val="00A21583"/>
    <w:rsid w:val="00A222A6"/>
    <w:rsid w:val="00A33B47"/>
    <w:rsid w:val="00A36F51"/>
    <w:rsid w:val="00A40173"/>
    <w:rsid w:val="00A41807"/>
    <w:rsid w:val="00A43F29"/>
    <w:rsid w:val="00A518FE"/>
    <w:rsid w:val="00A52EA9"/>
    <w:rsid w:val="00A537DE"/>
    <w:rsid w:val="00A549B9"/>
    <w:rsid w:val="00A55FD4"/>
    <w:rsid w:val="00A60006"/>
    <w:rsid w:val="00A60DB4"/>
    <w:rsid w:val="00A626D0"/>
    <w:rsid w:val="00A66A3D"/>
    <w:rsid w:val="00A71423"/>
    <w:rsid w:val="00A71E2F"/>
    <w:rsid w:val="00A74264"/>
    <w:rsid w:val="00A7541C"/>
    <w:rsid w:val="00A822F2"/>
    <w:rsid w:val="00A827DC"/>
    <w:rsid w:val="00A92AE1"/>
    <w:rsid w:val="00A9370F"/>
    <w:rsid w:val="00A94B89"/>
    <w:rsid w:val="00A95476"/>
    <w:rsid w:val="00AA1BD3"/>
    <w:rsid w:val="00AA63B8"/>
    <w:rsid w:val="00AB02CE"/>
    <w:rsid w:val="00AB1EAD"/>
    <w:rsid w:val="00AB49FE"/>
    <w:rsid w:val="00AB5D22"/>
    <w:rsid w:val="00AC4241"/>
    <w:rsid w:val="00AC5424"/>
    <w:rsid w:val="00AD17FB"/>
    <w:rsid w:val="00AD3DFF"/>
    <w:rsid w:val="00AD4CE2"/>
    <w:rsid w:val="00AD5654"/>
    <w:rsid w:val="00AE0AAB"/>
    <w:rsid w:val="00AE106E"/>
    <w:rsid w:val="00AE1C70"/>
    <w:rsid w:val="00AE4915"/>
    <w:rsid w:val="00AE544D"/>
    <w:rsid w:val="00AE75E2"/>
    <w:rsid w:val="00AF28D9"/>
    <w:rsid w:val="00AF3ACA"/>
    <w:rsid w:val="00AF3EC3"/>
    <w:rsid w:val="00AF3F2C"/>
    <w:rsid w:val="00B00159"/>
    <w:rsid w:val="00B037D5"/>
    <w:rsid w:val="00B06914"/>
    <w:rsid w:val="00B1050F"/>
    <w:rsid w:val="00B11447"/>
    <w:rsid w:val="00B1345A"/>
    <w:rsid w:val="00B138B0"/>
    <w:rsid w:val="00B13C04"/>
    <w:rsid w:val="00B14FDD"/>
    <w:rsid w:val="00B15494"/>
    <w:rsid w:val="00B1739A"/>
    <w:rsid w:val="00B20E06"/>
    <w:rsid w:val="00B22E80"/>
    <w:rsid w:val="00B231CB"/>
    <w:rsid w:val="00B249B8"/>
    <w:rsid w:val="00B32151"/>
    <w:rsid w:val="00B332F3"/>
    <w:rsid w:val="00B37C4F"/>
    <w:rsid w:val="00B40FAF"/>
    <w:rsid w:val="00B422DF"/>
    <w:rsid w:val="00B4450A"/>
    <w:rsid w:val="00B5094C"/>
    <w:rsid w:val="00B50CE2"/>
    <w:rsid w:val="00B51D79"/>
    <w:rsid w:val="00B656C5"/>
    <w:rsid w:val="00B676F1"/>
    <w:rsid w:val="00B70544"/>
    <w:rsid w:val="00B70AD7"/>
    <w:rsid w:val="00B73DBC"/>
    <w:rsid w:val="00B774F1"/>
    <w:rsid w:val="00B77C18"/>
    <w:rsid w:val="00B80424"/>
    <w:rsid w:val="00B80A0C"/>
    <w:rsid w:val="00B80B25"/>
    <w:rsid w:val="00B85E10"/>
    <w:rsid w:val="00B87BC5"/>
    <w:rsid w:val="00B90701"/>
    <w:rsid w:val="00B9255C"/>
    <w:rsid w:val="00B93D19"/>
    <w:rsid w:val="00B94572"/>
    <w:rsid w:val="00B95893"/>
    <w:rsid w:val="00B967D0"/>
    <w:rsid w:val="00BA0AED"/>
    <w:rsid w:val="00BA7237"/>
    <w:rsid w:val="00BB0ED8"/>
    <w:rsid w:val="00BB2930"/>
    <w:rsid w:val="00BB2BC3"/>
    <w:rsid w:val="00BB42FF"/>
    <w:rsid w:val="00BB4AB6"/>
    <w:rsid w:val="00BB5551"/>
    <w:rsid w:val="00BB5DA7"/>
    <w:rsid w:val="00BB5EF1"/>
    <w:rsid w:val="00BC0C62"/>
    <w:rsid w:val="00BC349D"/>
    <w:rsid w:val="00BC5C50"/>
    <w:rsid w:val="00BC7A88"/>
    <w:rsid w:val="00BD050E"/>
    <w:rsid w:val="00BD121C"/>
    <w:rsid w:val="00BE4353"/>
    <w:rsid w:val="00BF5A71"/>
    <w:rsid w:val="00BF7C6D"/>
    <w:rsid w:val="00BF7FCB"/>
    <w:rsid w:val="00C00EF1"/>
    <w:rsid w:val="00C044AC"/>
    <w:rsid w:val="00C108A0"/>
    <w:rsid w:val="00C148AA"/>
    <w:rsid w:val="00C17CC2"/>
    <w:rsid w:val="00C20991"/>
    <w:rsid w:val="00C217F6"/>
    <w:rsid w:val="00C2343E"/>
    <w:rsid w:val="00C24469"/>
    <w:rsid w:val="00C26022"/>
    <w:rsid w:val="00C27C57"/>
    <w:rsid w:val="00C30782"/>
    <w:rsid w:val="00C34669"/>
    <w:rsid w:val="00C35F78"/>
    <w:rsid w:val="00C3708B"/>
    <w:rsid w:val="00C376C9"/>
    <w:rsid w:val="00C6767D"/>
    <w:rsid w:val="00C72ADF"/>
    <w:rsid w:val="00C80F94"/>
    <w:rsid w:val="00C832FF"/>
    <w:rsid w:val="00C9263F"/>
    <w:rsid w:val="00C92B72"/>
    <w:rsid w:val="00C95BA2"/>
    <w:rsid w:val="00C9663C"/>
    <w:rsid w:val="00C97251"/>
    <w:rsid w:val="00CA06B1"/>
    <w:rsid w:val="00CA2571"/>
    <w:rsid w:val="00CA4ADF"/>
    <w:rsid w:val="00CA51D5"/>
    <w:rsid w:val="00CA5840"/>
    <w:rsid w:val="00CA78BB"/>
    <w:rsid w:val="00CC2AD3"/>
    <w:rsid w:val="00CC3423"/>
    <w:rsid w:val="00CC4A6B"/>
    <w:rsid w:val="00CC6555"/>
    <w:rsid w:val="00CD1638"/>
    <w:rsid w:val="00CD1A7A"/>
    <w:rsid w:val="00CD1C91"/>
    <w:rsid w:val="00CD326A"/>
    <w:rsid w:val="00CD43AD"/>
    <w:rsid w:val="00CD7098"/>
    <w:rsid w:val="00CE449C"/>
    <w:rsid w:val="00CF1A29"/>
    <w:rsid w:val="00CF6E3D"/>
    <w:rsid w:val="00CF6F8A"/>
    <w:rsid w:val="00D007D7"/>
    <w:rsid w:val="00D012EA"/>
    <w:rsid w:val="00D01A83"/>
    <w:rsid w:val="00D0454F"/>
    <w:rsid w:val="00D04D0B"/>
    <w:rsid w:val="00D05231"/>
    <w:rsid w:val="00D121EF"/>
    <w:rsid w:val="00D130F8"/>
    <w:rsid w:val="00D17E53"/>
    <w:rsid w:val="00D249EF"/>
    <w:rsid w:val="00D268F1"/>
    <w:rsid w:val="00D27B2F"/>
    <w:rsid w:val="00D301B2"/>
    <w:rsid w:val="00D33837"/>
    <w:rsid w:val="00D400A3"/>
    <w:rsid w:val="00D45715"/>
    <w:rsid w:val="00D45ADE"/>
    <w:rsid w:val="00D4682C"/>
    <w:rsid w:val="00D47E98"/>
    <w:rsid w:val="00D52853"/>
    <w:rsid w:val="00D53EF4"/>
    <w:rsid w:val="00D547DE"/>
    <w:rsid w:val="00D5581B"/>
    <w:rsid w:val="00D56ED0"/>
    <w:rsid w:val="00D57CCD"/>
    <w:rsid w:val="00D646F5"/>
    <w:rsid w:val="00D666A8"/>
    <w:rsid w:val="00D668A3"/>
    <w:rsid w:val="00D713F1"/>
    <w:rsid w:val="00D7264C"/>
    <w:rsid w:val="00D74DFD"/>
    <w:rsid w:val="00D75989"/>
    <w:rsid w:val="00D81A78"/>
    <w:rsid w:val="00D828A2"/>
    <w:rsid w:val="00D83CE2"/>
    <w:rsid w:val="00D872B6"/>
    <w:rsid w:val="00D938A7"/>
    <w:rsid w:val="00D94281"/>
    <w:rsid w:val="00D948BC"/>
    <w:rsid w:val="00D957E7"/>
    <w:rsid w:val="00D96E13"/>
    <w:rsid w:val="00DA1717"/>
    <w:rsid w:val="00DA3E36"/>
    <w:rsid w:val="00DA5182"/>
    <w:rsid w:val="00DA5323"/>
    <w:rsid w:val="00DA5F9D"/>
    <w:rsid w:val="00DA6BE0"/>
    <w:rsid w:val="00DA7C1C"/>
    <w:rsid w:val="00DB0918"/>
    <w:rsid w:val="00DB1847"/>
    <w:rsid w:val="00DB19D0"/>
    <w:rsid w:val="00DB2460"/>
    <w:rsid w:val="00DB2E9D"/>
    <w:rsid w:val="00DB37A8"/>
    <w:rsid w:val="00DB3EE4"/>
    <w:rsid w:val="00DC206E"/>
    <w:rsid w:val="00DC2394"/>
    <w:rsid w:val="00DC3158"/>
    <w:rsid w:val="00DC3781"/>
    <w:rsid w:val="00DC693B"/>
    <w:rsid w:val="00DD21B4"/>
    <w:rsid w:val="00DD28D2"/>
    <w:rsid w:val="00DD4028"/>
    <w:rsid w:val="00DD45F5"/>
    <w:rsid w:val="00DD48DC"/>
    <w:rsid w:val="00DE1084"/>
    <w:rsid w:val="00DE1135"/>
    <w:rsid w:val="00DE11F1"/>
    <w:rsid w:val="00DE14CA"/>
    <w:rsid w:val="00DE2C8A"/>
    <w:rsid w:val="00DE33BF"/>
    <w:rsid w:val="00DE36D5"/>
    <w:rsid w:val="00DE4EA1"/>
    <w:rsid w:val="00DE5672"/>
    <w:rsid w:val="00DF1E11"/>
    <w:rsid w:val="00DF621B"/>
    <w:rsid w:val="00DF6672"/>
    <w:rsid w:val="00E00AF5"/>
    <w:rsid w:val="00E0274D"/>
    <w:rsid w:val="00E04633"/>
    <w:rsid w:val="00E10F28"/>
    <w:rsid w:val="00E14550"/>
    <w:rsid w:val="00E14B16"/>
    <w:rsid w:val="00E15117"/>
    <w:rsid w:val="00E15639"/>
    <w:rsid w:val="00E1576B"/>
    <w:rsid w:val="00E17AA7"/>
    <w:rsid w:val="00E23195"/>
    <w:rsid w:val="00E23F43"/>
    <w:rsid w:val="00E2582F"/>
    <w:rsid w:val="00E27694"/>
    <w:rsid w:val="00E276AA"/>
    <w:rsid w:val="00E3294A"/>
    <w:rsid w:val="00E34F58"/>
    <w:rsid w:val="00E418AC"/>
    <w:rsid w:val="00E42B6C"/>
    <w:rsid w:val="00E462AF"/>
    <w:rsid w:val="00E4761B"/>
    <w:rsid w:val="00E520FA"/>
    <w:rsid w:val="00E527E4"/>
    <w:rsid w:val="00E55774"/>
    <w:rsid w:val="00E571C4"/>
    <w:rsid w:val="00E65B87"/>
    <w:rsid w:val="00E66A85"/>
    <w:rsid w:val="00E75ED7"/>
    <w:rsid w:val="00E8304A"/>
    <w:rsid w:val="00E83856"/>
    <w:rsid w:val="00E86CDA"/>
    <w:rsid w:val="00E9184C"/>
    <w:rsid w:val="00E924D9"/>
    <w:rsid w:val="00EA21EF"/>
    <w:rsid w:val="00EA4247"/>
    <w:rsid w:val="00EA44D7"/>
    <w:rsid w:val="00EA722B"/>
    <w:rsid w:val="00EB0F79"/>
    <w:rsid w:val="00EB18FB"/>
    <w:rsid w:val="00EB2BD5"/>
    <w:rsid w:val="00EB4C33"/>
    <w:rsid w:val="00EB6C18"/>
    <w:rsid w:val="00EC1555"/>
    <w:rsid w:val="00EC2004"/>
    <w:rsid w:val="00EC4EC1"/>
    <w:rsid w:val="00EC6E21"/>
    <w:rsid w:val="00ED2EF7"/>
    <w:rsid w:val="00ED388C"/>
    <w:rsid w:val="00EE0A54"/>
    <w:rsid w:val="00EE2E2C"/>
    <w:rsid w:val="00EE32FA"/>
    <w:rsid w:val="00EE4511"/>
    <w:rsid w:val="00EE4886"/>
    <w:rsid w:val="00EF022C"/>
    <w:rsid w:val="00EF0A63"/>
    <w:rsid w:val="00EF2C28"/>
    <w:rsid w:val="00EF2F0F"/>
    <w:rsid w:val="00EF3B89"/>
    <w:rsid w:val="00EF4A6A"/>
    <w:rsid w:val="00EF6E6A"/>
    <w:rsid w:val="00F113EC"/>
    <w:rsid w:val="00F17C42"/>
    <w:rsid w:val="00F2179C"/>
    <w:rsid w:val="00F22DC2"/>
    <w:rsid w:val="00F234AC"/>
    <w:rsid w:val="00F25521"/>
    <w:rsid w:val="00F25B12"/>
    <w:rsid w:val="00F27305"/>
    <w:rsid w:val="00F31651"/>
    <w:rsid w:val="00F31C2D"/>
    <w:rsid w:val="00F31E77"/>
    <w:rsid w:val="00F361FF"/>
    <w:rsid w:val="00F4486A"/>
    <w:rsid w:val="00F52949"/>
    <w:rsid w:val="00F53C1B"/>
    <w:rsid w:val="00F56B2C"/>
    <w:rsid w:val="00F718B2"/>
    <w:rsid w:val="00F76336"/>
    <w:rsid w:val="00F77315"/>
    <w:rsid w:val="00F80D2F"/>
    <w:rsid w:val="00F95043"/>
    <w:rsid w:val="00F962C7"/>
    <w:rsid w:val="00F976DC"/>
    <w:rsid w:val="00FA06FE"/>
    <w:rsid w:val="00FA272E"/>
    <w:rsid w:val="00FA2B15"/>
    <w:rsid w:val="00FA39CE"/>
    <w:rsid w:val="00FA6CAB"/>
    <w:rsid w:val="00FB042C"/>
    <w:rsid w:val="00FB360A"/>
    <w:rsid w:val="00FB4F94"/>
    <w:rsid w:val="00FC2CAE"/>
    <w:rsid w:val="00FC45FC"/>
    <w:rsid w:val="00FC53B6"/>
    <w:rsid w:val="00FC6C4B"/>
    <w:rsid w:val="00FD0284"/>
    <w:rsid w:val="00FD2845"/>
    <w:rsid w:val="00FD2B24"/>
    <w:rsid w:val="00FD6CD8"/>
    <w:rsid w:val="00FE036E"/>
    <w:rsid w:val="00FE3A60"/>
    <w:rsid w:val="00FE7C21"/>
    <w:rsid w:val="00FF14D7"/>
    <w:rsid w:val="00FF2248"/>
    <w:rsid w:val="00FF33E4"/>
    <w:rsid w:val="00FF53C7"/>
    <w:rsid w:val="00FF5542"/>
    <w:rsid w:val="00FF60B4"/>
    <w:rsid w:val="00FF76D5"/>
    <w:rsid w:val="00FF7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65CE59C"/>
  <w15:docId w15:val="{E3877AE4-77EC-4069-8E04-0C83757FD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0401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12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2FB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112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12FBA"/>
  </w:style>
  <w:style w:type="paragraph" w:styleId="Zpat">
    <w:name w:val="footer"/>
    <w:basedOn w:val="Normln"/>
    <w:link w:val="ZpatChar"/>
    <w:uiPriority w:val="99"/>
    <w:unhideWhenUsed/>
    <w:rsid w:val="00112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2FBA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36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F361F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973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lnweb">
    <w:name w:val="Normal (Web)"/>
    <w:basedOn w:val="Normln"/>
    <w:uiPriority w:val="99"/>
    <w:semiHidden/>
    <w:unhideWhenUsed/>
    <w:rsid w:val="002A2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7624F2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04019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textovodkaz">
    <w:name w:val="Hyperlink"/>
    <w:basedOn w:val="Standardnpsmoodstavce"/>
    <w:uiPriority w:val="99"/>
    <w:semiHidden/>
    <w:unhideWhenUsed/>
    <w:rsid w:val="0004019D"/>
    <w:rPr>
      <w:color w:val="0000FF"/>
      <w:u w:val="single"/>
    </w:rPr>
  </w:style>
  <w:style w:type="character" w:customStyle="1" w:styleId="paramtitle">
    <w:name w:val="param_title"/>
    <w:basedOn w:val="Standardnpsmoodstavce"/>
    <w:rsid w:val="005A56C7"/>
  </w:style>
  <w:style w:type="character" w:customStyle="1" w:styleId="helpmark">
    <w:name w:val="helpmark"/>
    <w:basedOn w:val="Standardnpsmoodstavce"/>
    <w:rsid w:val="005A56C7"/>
  </w:style>
  <w:style w:type="paragraph" w:styleId="Odstavecseseznamem">
    <w:name w:val="List Paragraph"/>
    <w:basedOn w:val="Normln"/>
    <w:uiPriority w:val="34"/>
    <w:qFormat/>
    <w:rsid w:val="006A2BC8"/>
    <w:pPr>
      <w:ind w:left="720"/>
      <w:contextualSpacing/>
    </w:pPr>
  </w:style>
  <w:style w:type="paragraph" w:styleId="Bezmezer">
    <w:name w:val="No Spacing"/>
    <w:uiPriority w:val="1"/>
    <w:qFormat/>
    <w:rsid w:val="00C209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48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65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5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9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81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24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318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13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4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6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74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26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76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96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D899B-874E-49DF-98E7-233875C16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13</Pages>
  <Words>3449</Words>
  <Characters>20354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</dc:creator>
  <cp:lastModifiedBy>Štěpáníková Martina</cp:lastModifiedBy>
  <cp:revision>16</cp:revision>
  <cp:lastPrinted>2016-11-11T13:40:00Z</cp:lastPrinted>
  <dcterms:created xsi:type="dcterms:W3CDTF">2018-12-29T06:52:00Z</dcterms:created>
  <dcterms:modified xsi:type="dcterms:W3CDTF">2021-02-11T14:46:00Z</dcterms:modified>
</cp:coreProperties>
</file>